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50CB" w:rsidRDefault="001945BC">
      <w:pPr>
        <w:spacing w:before="100" w:beforeAutospacing="1" w:after="100" w:afterAutospacing="1" w:line="240" w:lineRule="auto"/>
        <w:outlineLvl w:val="0"/>
        <w:rPr>
          <w:b/>
          <w:bCs/>
        </w:rPr>
      </w:pPr>
      <w:r>
        <w:rPr>
          <w:rFonts w:eastAsia="Times New Roman" w:hAnsi="Helvetica" w:cs="Helvetica"/>
          <w:b/>
          <w:bCs/>
          <w:kern w:val="36"/>
          <w:sz w:val="58"/>
          <w:szCs w:val="58"/>
        </w:rPr>
        <w:t>WEEK 2</w:t>
      </w:r>
    </w:p>
    <w:p w:rsidR="001450CB" w:rsidRDefault="001945BC">
      <w:pPr>
        <w:pStyle w:val="Default"/>
        <w:rPr>
          <w:b/>
          <w:bCs/>
        </w:rPr>
      </w:pPr>
      <w:r>
        <w:rPr>
          <w:b/>
          <w:bCs/>
          <w:color w:val="FF0000"/>
          <w:sz w:val="28"/>
          <w:szCs w:val="28"/>
        </w:rPr>
        <w:t>Topic</w:t>
      </w:r>
      <w:r>
        <w:rPr>
          <w:b/>
          <w:bCs/>
          <w:sz w:val="28"/>
          <w:szCs w:val="28"/>
        </w:rPr>
        <w:t xml:space="preserve">: </w:t>
      </w:r>
      <w:r>
        <w:rPr>
          <w:b/>
          <w:bCs/>
          <w:sz w:val="28"/>
          <w:szCs w:val="28"/>
        </w:rPr>
        <w:t xml:space="preserve"> Farm tools</w:t>
      </w:r>
    </w:p>
    <w:p w:rsidR="001450CB" w:rsidRDefault="001450CB">
      <w:pPr>
        <w:pStyle w:val="Default"/>
        <w:rPr>
          <w:b/>
          <w:bCs/>
        </w:rPr>
      </w:pPr>
    </w:p>
    <w:p w:rsidR="001450CB" w:rsidRDefault="001945BC">
      <w:pPr>
        <w:pStyle w:val="Default"/>
        <w:rPr>
          <w:b/>
          <w:bCs/>
        </w:rPr>
      </w:pPr>
      <w:r>
        <w:rPr>
          <w:b/>
          <w:bCs/>
          <w:color w:val="FF0000"/>
          <w:sz w:val="28"/>
          <w:szCs w:val="28"/>
        </w:rPr>
        <w:t>Subtitle</w:t>
      </w:r>
      <w:r>
        <w:rPr>
          <w:b/>
          <w:bCs/>
          <w:sz w:val="28"/>
          <w:szCs w:val="28"/>
        </w:rPr>
        <w:t xml:space="preserve">: </w:t>
      </w:r>
      <w:r>
        <w:rPr>
          <w:b/>
          <w:bCs/>
          <w:sz w:val="28"/>
          <w:szCs w:val="28"/>
        </w:rPr>
        <w:t>Simple farm tools</w:t>
      </w:r>
    </w:p>
    <w:p w:rsidR="001450CB" w:rsidRDefault="001450CB">
      <w:pPr>
        <w:pStyle w:val="Default"/>
        <w:rPr>
          <w:b/>
          <w:bCs/>
        </w:rPr>
      </w:pPr>
    </w:p>
    <w:p w:rsidR="001450CB" w:rsidRDefault="001945BC">
      <w:pPr>
        <w:pStyle w:val="Default"/>
        <w:rPr>
          <w:b/>
          <w:bCs/>
        </w:rPr>
      </w:pPr>
      <w:r>
        <w:rPr>
          <w:rFonts w:ascii="AvantGardeITCbyBT-Medium" w:hAnsi="AvantGardeITCbyBT-Medium" w:cs="AvantGardeITCbyBT-Medium"/>
          <w:b/>
          <w:bCs/>
          <w:color w:val="FF0000"/>
        </w:rPr>
        <w:t>LearningObjectives</w:t>
      </w:r>
      <w:r>
        <w:rPr>
          <w:rFonts w:ascii="AvantGardeITCbyBT-Medium" w:hAnsi="AvantGardeITCbyBT-Medium" w:cs="AvantGardeITCbyBT-Medium"/>
          <w:b/>
          <w:bCs/>
        </w:rPr>
        <w:t>: At the end of this  lesson, pupils should be able to:</w:t>
      </w:r>
    </w:p>
    <w:p w:rsidR="001450CB" w:rsidRDefault="001945BC">
      <w:pPr>
        <w:autoSpaceDE w:val="0"/>
        <w:autoSpaceDN w:val="0"/>
        <w:adjustRightInd w:val="0"/>
        <w:rPr>
          <w:b/>
          <w:bCs/>
        </w:rPr>
      </w:pPr>
      <w:r>
        <w:rPr>
          <w:rFonts w:ascii="Arial" w:eastAsia="Times New Roman" w:hAnsi="Arial" w:cs="Arial"/>
          <w:b/>
          <w:bCs/>
        </w:rPr>
        <w:t xml:space="preserve">1.Define </w:t>
      </w:r>
      <w:r>
        <w:rPr>
          <w:rFonts w:ascii="Arial" w:eastAsia="Times New Roman" w:hAnsi="Arial" w:cs="Arial"/>
          <w:b/>
          <w:bCs/>
        </w:rPr>
        <w:t>simple farm tools</w:t>
      </w:r>
    </w:p>
    <w:p w:rsidR="001450CB" w:rsidRDefault="001945BC">
      <w:pPr>
        <w:autoSpaceDE w:val="0"/>
        <w:autoSpaceDN w:val="0"/>
        <w:adjustRightInd w:val="0"/>
        <w:rPr>
          <w:b/>
          <w:bCs/>
        </w:rPr>
      </w:pPr>
      <w:r>
        <w:rPr>
          <w:rFonts w:ascii="Arial" w:eastAsia="Times New Roman" w:hAnsi="Arial" w:cs="Arial"/>
          <w:b/>
          <w:bCs/>
        </w:rPr>
        <w:t xml:space="preserve">2. list some </w:t>
      </w:r>
      <w:r>
        <w:rPr>
          <w:rFonts w:ascii="Arial" w:eastAsia="Times New Roman" w:hAnsi="Arial" w:cs="Arial"/>
          <w:b/>
          <w:bCs/>
        </w:rPr>
        <w:t>examples of simple farm tools</w:t>
      </w:r>
    </w:p>
    <w:p w:rsidR="001450CB" w:rsidRDefault="001945BC">
      <w:pPr>
        <w:rPr>
          <w:b/>
          <w:bCs/>
        </w:rPr>
      </w:pPr>
      <w:r>
        <w:rPr>
          <w:b/>
          <w:bCs/>
          <w:color w:val="FF0000"/>
        </w:rPr>
        <w:t>INSTRUCTIONAL MATERIALS:</w:t>
      </w:r>
    </w:p>
    <w:p w:rsidR="001450CB" w:rsidRDefault="001945BC">
      <w:pPr>
        <w:pStyle w:val="Default"/>
        <w:rPr>
          <w:b/>
          <w:bCs/>
        </w:rPr>
      </w:pPr>
      <w:r>
        <w:rPr>
          <w:b/>
          <w:bCs/>
        </w:rPr>
        <w:t xml:space="preserve">The teacher will teach the </w:t>
      </w:r>
      <w:r>
        <w:rPr>
          <w:b/>
          <w:bCs/>
        </w:rPr>
        <w:t>lesson with the aid of: charts and pictures showing the different types of house.</w:t>
      </w:r>
    </w:p>
    <w:p w:rsidR="001450CB" w:rsidRDefault="001945BC">
      <w:pPr>
        <w:rPr>
          <w:b/>
          <w:bCs/>
        </w:rPr>
      </w:pPr>
      <w:r>
        <w:rPr>
          <w:b/>
          <w:bCs/>
          <w:color w:val="FF0000"/>
          <w:sz w:val="28"/>
          <w:szCs w:val="28"/>
        </w:rPr>
        <w:t>Resources and Materials:</w:t>
      </w:r>
    </w:p>
    <w:p w:rsidR="001450CB" w:rsidRDefault="001945BC">
      <w:pPr>
        <w:rPr>
          <w:b/>
          <w:bCs/>
        </w:rPr>
      </w:pPr>
      <w:r>
        <w:rPr>
          <w:b/>
          <w:bCs/>
        </w:rPr>
        <w:t xml:space="preserve"> Scheme of work</w:t>
      </w:r>
    </w:p>
    <w:p w:rsidR="001450CB" w:rsidRDefault="001945BC">
      <w:pPr>
        <w:tabs>
          <w:tab w:val="left" w:pos="2480"/>
        </w:tabs>
        <w:rPr>
          <w:b/>
          <w:bCs/>
        </w:rPr>
      </w:pPr>
      <w:r>
        <w:rPr>
          <w:b/>
          <w:bCs/>
        </w:rPr>
        <w:t>All relevant materials</w:t>
      </w:r>
      <w:r>
        <w:rPr>
          <w:b/>
          <w:bCs/>
        </w:rPr>
        <w:tab/>
      </w:r>
    </w:p>
    <w:p w:rsidR="001450CB" w:rsidRDefault="001945BC">
      <w:pPr>
        <w:rPr>
          <w:b/>
          <w:bCs/>
        </w:rPr>
      </w:pPr>
      <w:r>
        <w:rPr>
          <w:b/>
          <w:bCs/>
        </w:rPr>
        <w:t>9-Years Basic Education Curriculum</w:t>
      </w:r>
    </w:p>
    <w:p w:rsidR="001450CB" w:rsidRDefault="001945BC">
      <w:pPr>
        <w:tabs>
          <w:tab w:val="left" w:pos="2640"/>
        </w:tabs>
        <w:rPr>
          <w:b/>
          <w:bCs/>
        </w:rPr>
      </w:pPr>
      <w:r>
        <w:rPr>
          <w:b/>
          <w:bCs/>
        </w:rPr>
        <w:t>Online information</w:t>
      </w:r>
      <w:r>
        <w:rPr>
          <w:b/>
          <w:bCs/>
        </w:rPr>
        <w:tab/>
      </w:r>
    </w:p>
    <w:p w:rsidR="001450CB" w:rsidRDefault="001945BC">
      <w:pPr>
        <w:spacing w:after="0" w:line="240" w:lineRule="auto"/>
        <w:rPr>
          <w:b/>
          <w:bCs/>
        </w:rPr>
      </w:pPr>
      <w:r>
        <w:rPr>
          <w:rFonts w:ascii="Arial" w:eastAsia="Times New Roman" w:hAnsi="Arial" w:cs="Arial"/>
          <w:b/>
          <w:bCs/>
          <w:color w:val="FF0000"/>
        </w:rPr>
        <w:t>.</w:t>
      </w:r>
      <w:r>
        <w:rPr>
          <w:b/>
          <w:bCs/>
          <w:color w:val="FF0000"/>
          <w:sz w:val="28"/>
          <w:szCs w:val="28"/>
        </w:rPr>
        <w:t>Building Background/connection to prior knowledge</w:t>
      </w:r>
      <w:r>
        <w:rPr>
          <w:b/>
          <w:bCs/>
          <w:sz w:val="28"/>
          <w:szCs w:val="28"/>
        </w:rPr>
        <w:t>: pu</w:t>
      </w:r>
      <w:r>
        <w:rPr>
          <w:b/>
          <w:bCs/>
          <w:sz w:val="28"/>
          <w:szCs w:val="28"/>
        </w:rPr>
        <w:t>pils are familiar with the topic in their previous classes.</w:t>
      </w:r>
    </w:p>
    <w:p w:rsidR="001450CB" w:rsidRDefault="001945BC">
      <w:pPr>
        <w:tabs>
          <w:tab w:val="left" w:pos="1260"/>
        </w:tabs>
        <w:spacing w:after="0" w:line="240" w:lineRule="auto"/>
        <w:rPr>
          <w:b/>
          <w:bCs/>
        </w:rPr>
      </w:pPr>
      <w:r>
        <w:rPr>
          <w:rFonts w:ascii="AvantGardeITCbyBT-Medium" w:hAnsi="AvantGardeITCbyBT-Medium" w:cs="AvantGardeITCbyBT-Medium"/>
          <w:b/>
          <w:bCs/>
          <w:color w:val="FF0000"/>
          <w:sz w:val="24"/>
          <w:szCs w:val="24"/>
        </w:rPr>
        <w:t>Content</w:t>
      </w:r>
      <w:r>
        <w:rPr>
          <w:b/>
          <w:bCs/>
        </w:rPr>
        <w:tab/>
      </w:r>
    </w:p>
    <w:p w:rsidR="001450CB" w:rsidRDefault="001450CB">
      <w:pPr>
        <w:spacing w:after="0" w:line="240" w:lineRule="auto"/>
        <w:rPr>
          <w:b/>
          <w:bCs/>
        </w:rPr>
      </w:pPr>
    </w:p>
    <w:p w:rsidR="001450CB" w:rsidRDefault="001945BC">
      <w:pPr>
        <w:spacing w:before="100" w:beforeAutospacing="1" w:after="100" w:afterAutospacing="1" w:line="240" w:lineRule="auto"/>
        <w:outlineLvl w:val="0"/>
        <w:rPr>
          <w:rFonts w:ascii="Helvetica" w:eastAsia="Times New Roman" w:hAnsi="Helvetica" w:cs="Helvetica"/>
          <w:b/>
          <w:bCs/>
          <w:kern w:val="36"/>
          <w:sz w:val="58"/>
          <w:szCs w:val="58"/>
        </w:rPr>
      </w:pPr>
      <w:r>
        <w:rPr>
          <w:rFonts w:ascii="Helvetica" w:eastAsia="Times New Roman" w:hAnsi="Helvetica" w:cs="Helvetica"/>
          <w:b/>
          <w:bCs/>
          <w:kern w:val="36"/>
          <w:sz w:val="58"/>
          <w:szCs w:val="58"/>
        </w:rPr>
        <w:t>FARM'S TOPIC TODAY IS SIMPLE FARM TOOL</w:t>
      </w:r>
    </w:p>
    <w:p w:rsidR="001450CB" w:rsidRDefault="001945BC">
      <w:pPr>
        <w:shd w:val="clear" w:color="auto" w:fill="FFFFFF"/>
        <w:spacing w:before="100" w:beforeAutospacing="1" w:after="100" w:afterAutospacing="1" w:line="432" w:lineRule="atLeast"/>
        <w:rPr>
          <w:rFonts w:ascii="Times New Roman" w:eastAsia="Times New Roman" w:hAnsi="Times New Roman" w:cs="Times New Roman"/>
          <w:b/>
          <w:bCs/>
          <w:color w:val="333333"/>
          <w:sz w:val="29"/>
          <w:szCs w:val="29"/>
        </w:rPr>
      </w:pPr>
      <w:r>
        <w:rPr>
          <w:rFonts w:ascii="Times New Roman" w:eastAsia="Times New Roman" w:hAnsi="Times New Roman" w:cs="Times New Roman"/>
          <w:b/>
          <w:bCs/>
          <w:color w:val="333333"/>
          <w:sz w:val="29"/>
          <w:szCs w:val="29"/>
        </w:rPr>
        <w:t xml:space="preserve">Simple farm tools are tools or simple machines that are used on the farm to make it easier for farmers to use. There are many tools used on farms </w:t>
      </w:r>
      <w:r>
        <w:rPr>
          <w:rFonts w:ascii="Times New Roman" w:eastAsia="Times New Roman" w:hAnsi="Times New Roman" w:cs="Times New Roman"/>
          <w:b/>
          <w:bCs/>
          <w:color w:val="333333"/>
          <w:sz w:val="29"/>
          <w:szCs w:val="29"/>
        </w:rPr>
        <w:t xml:space="preserve">that are not "farm only" or that is assigned to a particular use like that of shovels, brooms ,rakes etc but they have their own place on farms. They can be used easily by peasant farmers to produce food crops such as rice, beans, that can be eaten by the </w:t>
      </w:r>
      <w:r>
        <w:rPr>
          <w:rFonts w:ascii="Times New Roman" w:eastAsia="Times New Roman" w:hAnsi="Times New Roman" w:cs="Times New Roman"/>
          <w:b/>
          <w:bCs/>
          <w:color w:val="333333"/>
          <w:sz w:val="29"/>
          <w:szCs w:val="29"/>
        </w:rPr>
        <w:t>family and not for sell.</w:t>
      </w:r>
    </w:p>
    <w:p w:rsidR="001450CB" w:rsidRDefault="001945BC">
      <w:pPr>
        <w:shd w:val="clear" w:color="auto" w:fill="FFFFFF"/>
        <w:spacing w:before="100" w:beforeAutospacing="1" w:after="100" w:afterAutospacing="1" w:line="432" w:lineRule="atLeast"/>
        <w:rPr>
          <w:rFonts w:ascii="Times New Roman" w:eastAsia="Times New Roman" w:hAnsi="Times New Roman" w:cs="Times New Roman"/>
          <w:b/>
          <w:bCs/>
          <w:color w:val="333333"/>
          <w:sz w:val="29"/>
          <w:szCs w:val="29"/>
        </w:rPr>
      </w:pPr>
      <w:r>
        <w:rPr>
          <w:rFonts w:ascii="Times New Roman" w:eastAsia="Times New Roman" w:hAnsi="Times New Roman" w:cs="Times New Roman"/>
          <w:b/>
          <w:bCs/>
          <w:noProof/>
          <w:color w:val="333333"/>
          <w:sz w:val="29"/>
          <w:szCs w:val="29"/>
        </w:rPr>
        <w:lastRenderedPageBreak/>
        <w:drawing>
          <wp:inline distT="0" distB="0" distL="0" distR="0">
            <wp:extent cx="3429000" cy="3429000"/>
            <wp:effectExtent l="19050" t="0" r="0" b="0"/>
            <wp:docPr id="1026" name="Picture 23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32"/>
                    <pic:cNvPicPr/>
                  </pic:nvPicPr>
                  <pic:blipFill>
                    <a:blip r:embed="rId5" cstate="print"/>
                    <a:srcRect/>
                    <a:stretch/>
                  </pic:blipFill>
                  <pic:spPr>
                    <a:xfrm>
                      <a:off x="0" y="0"/>
                      <a:ext cx="3429000" cy="3429000"/>
                    </a:xfrm>
                    <a:prstGeom prst="rect">
                      <a:avLst/>
                    </a:prstGeom>
                    <a:ln>
                      <a:noFill/>
                    </a:ln>
                  </pic:spPr>
                </pic:pic>
              </a:graphicData>
            </a:graphic>
          </wp:inline>
        </w:drawing>
      </w:r>
    </w:p>
    <w:p w:rsidR="001450CB" w:rsidRDefault="001945BC">
      <w:pPr>
        <w:pStyle w:val="NormalWeb"/>
        <w:shd w:val="clear" w:color="auto" w:fill="FFFFFF"/>
        <w:spacing w:before="0" w:beforeAutospacing="0" w:after="375" w:afterAutospacing="0" w:line="390" w:lineRule="atLeast"/>
        <w:rPr>
          <w:rFonts w:ascii="Segoe UI" w:hAnsi="Segoe UI" w:cs="Segoe UI"/>
          <w:b/>
          <w:bCs/>
          <w:color w:val="2C2F34"/>
          <w:sz w:val="30"/>
          <w:szCs w:val="30"/>
        </w:rPr>
      </w:pPr>
      <w:r>
        <w:rPr>
          <w:rFonts w:ascii="Segoe UI" w:hAnsi="Segoe UI" w:cs="Segoe UI"/>
          <w:b/>
          <w:bCs/>
          <w:color w:val="2C2F34"/>
          <w:sz w:val="30"/>
          <w:szCs w:val="30"/>
        </w:rPr>
        <w:t>Farm tools are simple or small equipment operated by hand to carry out agricultural activities. The farm tools we are referring to are the ones that are powered by human energy and muscle.</w:t>
      </w:r>
    </w:p>
    <w:p w:rsidR="001450CB" w:rsidRDefault="001450CB">
      <w:pPr>
        <w:pStyle w:val="NormalWeb"/>
        <w:shd w:val="clear" w:color="auto" w:fill="FFFFFF"/>
        <w:spacing w:before="0" w:beforeAutospacing="0" w:after="375" w:afterAutospacing="0" w:line="390" w:lineRule="atLeast"/>
        <w:rPr>
          <w:ins w:id="0" w:author="Unknown"/>
          <w:rFonts w:ascii="Segoe UI" w:hAnsi="Segoe UI" w:cs="Segoe UI"/>
          <w:b/>
          <w:bCs/>
          <w:color w:val="2C2F34"/>
          <w:sz w:val="30"/>
          <w:szCs w:val="30"/>
        </w:rPr>
      </w:pPr>
    </w:p>
    <w:p w:rsidR="001450CB" w:rsidRDefault="001450CB">
      <w:pPr>
        <w:pStyle w:val="NormalWeb"/>
        <w:shd w:val="clear" w:color="auto" w:fill="FFFFFF"/>
        <w:spacing w:before="0" w:beforeAutospacing="0" w:after="0" w:afterAutospacing="0" w:line="390" w:lineRule="atLeast"/>
        <w:rPr>
          <w:ins w:id="1" w:author="Unknown"/>
          <w:rFonts w:ascii="Segoe UI" w:hAnsi="Segoe UI" w:cs="Segoe UI"/>
          <w:b/>
          <w:bCs/>
          <w:color w:val="2C2F34"/>
          <w:sz w:val="30"/>
          <w:szCs w:val="30"/>
        </w:rPr>
      </w:pPr>
    </w:p>
    <w:p w:rsidR="001450CB" w:rsidRDefault="001945BC">
      <w:pPr>
        <w:rPr>
          <w:b/>
          <w:bCs/>
        </w:rPr>
      </w:pPr>
      <w:r>
        <w:rPr>
          <w:b/>
          <w:bCs/>
          <w:noProof/>
        </w:rPr>
        <w:lastRenderedPageBreak/>
        <w:drawing>
          <wp:inline distT="0" distB="0" distL="0" distR="0">
            <wp:extent cx="5581650" cy="3724274"/>
            <wp:effectExtent l="19050" t="0" r="0" b="0"/>
            <wp:docPr id="1027"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2"/>
                    <pic:cNvPicPr/>
                  </pic:nvPicPr>
                  <pic:blipFill>
                    <a:blip r:embed="rId6" cstate="print"/>
                    <a:srcRect/>
                    <a:stretch/>
                  </pic:blipFill>
                  <pic:spPr>
                    <a:xfrm>
                      <a:off x="0" y="0"/>
                      <a:ext cx="5581650" cy="3724274"/>
                    </a:xfrm>
                    <a:prstGeom prst="rect">
                      <a:avLst/>
                    </a:prstGeom>
                    <a:ln>
                      <a:noFill/>
                    </a:ln>
                  </pic:spPr>
                </pic:pic>
              </a:graphicData>
            </a:graphic>
          </wp:inline>
        </w:drawing>
      </w:r>
      <w:ins w:id="2" w:author="Unknown">
        <w:r>
          <w:rPr>
            <w:b/>
            <w:bCs/>
          </w:rPr>
          <w:t xml:space="preserve">Farm </w:t>
        </w:r>
      </w:ins>
    </w:p>
    <w:p w:rsidR="001450CB" w:rsidRDefault="001450CB">
      <w:pPr>
        <w:rPr>
          <w:rStyle w:val="Strong"/>
          <w:rFonts w:hAnsi="Segoe UI" w:cs="Segoe UI"/>
          <w:color w:val="BF0000"/>
          <w:sz w:val="35"/>
          <w:szCs w:val="35"/>
          <w:bdr w:val="none" w:sz="0" w:space="0" w:color="auto" w:frame="1"/>
        </w:rPr>
      </w:pPr>
    </w:p>
    <w:p w:rsidR="001450CB" w:rsidRDefault="001945BC">
      <w:pPr>
        <w:rPr>
          <w:rStyle w:val="Strong"/>
          <w:rFonts w:hAnsi="Segoe UI" w:cs="Segoe UI"/>
          <w:color w:val="BF0000"/>
          <w:sz w:val="35"/>
          <w:szCs w:val="35"/>
          <w:bdr w:val="none" w:sz="0" w:space="0" w:color="auto" w:frame="1"/>
        </w:rPr>
      </w:pPr>
      <w:r>
        <w:rPr>
          <w:rStyle w:val="Strong"/>
          <w:rFonts w:hAnsi="Segoe UI" w:cs="Segoe UI"/>
          <w:color w:val="BF0000"/>
          <w:sz w:val="35"/>
          <w:szCs w:val="35"/>
          <w:bdr w:val="none" w:sz="0" w:space="0" w:color="auto" w:frame="1"/>
        </w:rPr>
        <w:t>Examples of simple farm tools</w:t>
      </w:r>
    </w:p>
    <w:p w:rsidR="001450CB" w:rsidRDefault="001945BC">
      <w:pPr>
        <w:pStyle w:val="ListParagraph"/>
        <w:numPr>
          <w:ilvl w:val="0"/>
          <w:numId w:val="8"/>
        </w:numPr>
        <w:rPr>
          <w:rStyle w:val="Strong"/>
          <w:rFonts w:hAnsi="Segoe UI" w:cs="Segoe UI"/>
          <w:color w:val="BF0000"/>
          <w:sz w:val="35"/>
          <w:szCs w:val="35"/>
          <w:bdr w:val="none" w:sz="0" w:space="0" w:color="auto" w:frame="1"/>
        </w:rPr>
      </w:pPr>
      <w:r>
        <w:rPr>
          <w:rStyle w:val="Strong"/>
          <w:rFonts w:hAnsi="Segoe UI" w:cs="Segoe UI"/>
          <w:color w:val="BF0000"/>
          <w:sz w:val="35"/>
          <w:szCs w:val="35"/>
          <w:bdr w:val="none" w:sz="0" w:space="0" w:color="auto" w:frame="1"/>
        </w:rPr>
        <w:t>Cutlass</w:t>
      </w:r>
    </w:p>
    <w:p w:rsidR="001450CB" w:rsidRDefault="001945BC">
      <w:pPr>
        <w:pStyle w:val="ListParagraph"/>
        <w:numPr>
          <w:ilvl w:val="0"/>
          <w:numId w:val="8"/>
        </w:numPr>
        <w:rPr>
          <w:rStyle w:val="Strong"/>
          <w:rFonts w:hAnsi="Segoe UI" w:cs="Segoe UI"/>
          <w:color w:val="BF0000"/>
          <w:sz w:val="35"/>
          <w:szCs w:val="35"/>
          <w:bdr w:val="none" w:sz="0" w:space="0" w:color="auto" w:frame="1"/>
        </w:rPr>
      </w:pPr>
      <w:r>
        <w:rPr>
          <w:rStyle w:val="Strong"/>
          <w:rFonts w:hAnsi="Segoe UI" w:cs="Segoe UI"/>
          <w:color w:val="BF0000"/>
          <w:sz w:val="35"/>
          <w:szCs w:val="35"/>
          <w:bdr w:val="none" w:sz="0" w:space="0" w:color="auto" w:frame="1"/>
        </w:rPr>
        <w:t>Hoe</w:t>
      </w:r>
    </w:p>
    <w:p w:rsidR="001450CB" w:rsidRDefault="001945BC">
      <w:pPr>
        <w:pStyle w:val="ListParagraph"/>
        <w:numPr>
          <w:ilvl w:val="0"/>
          <w:numId w:val="8"/>
        </w:numPr>
        <w:rPr>
          <w:rStyle w:val="Strong"/>
          <w:rFonts w:hAnsi="Segoe UI" w:cs="Segoe UI"/>
          <w:color w:val="BF0000"/>
          <w:sz w:val="35"/>
          <w:szCs w:val="35"/>
          <w:bdr w:val="none" w:sz="0" w:space="0" w:color="auto" w:frame="1"/>
        </w:rPr>
      </w:pPr>
      <w:r>
        <w:rPr>
          <w:rStyle w:val="Strong"/>
          <w:rFonts w:hAnsi="Segoe UI" w:cs="Segoe UI"/>
          <w:color w:val="BF0000"/>
          <w:sz w:val="35"/>
          <w:szCs w:val="35"/>
          <w:bdr w:val="none" w:sz="0" w:space="0" w:color="auto" w:frame="1"/>
        </w:rPr>
        <w:t>Shovel.</w:t>
      </w:r>
    </w:p>
    <w:p w:rsidR="001450CB" w:rsidRDefault="001945BC">
      <w:pPr>
        <w:pStyle w:val="ListParagraph"/>
        <w:numPr>
          <w:ilvl w:val="0"/>
          <w:numId w:val="8"/>
        </w:numPr>
        <w:rPr>
          <w:rStyle w:val="Strong"/>
          <w:rFonts w:hAnsi="Segoe UI" w:cs="Segoe UI"/>
          <w:color w:val="BF0000"/>
          <w:sz w:val="35"/>
          <w:szCs w:val="35"/>
          <w:bdr w:val="none" w:sz="0" w:space="0" w:color="auto" w:frame="1"/>
        </w:rPr>
      </w:pPr>
      <w:r>
        <w:rPr>
          <w:rStyle w:val="Strong"/>
          <w:rFonts w:hAnsi="Segoe UI" w:cs="Segoe UI"/>
          <w:color w:val="BF0000"/>
          <w:sz w:val="35"/>
          <w:szCs w:val="35"/>
          <w:bdr w:val="none" w:sz="0" w:space="0" w:color="auto" w:frame="1"/>
        </w:rPr>
        <w:t>Spade.</w:t>
      </w:r>
    </w:p>
    <w:p w:rsidR="001450CB" w:rsidRDefault="001945BC">
      <w:pPr>
        <w:pStyle w:val="ListParagraph"/>
        <w:numPr>
          <w:ilvl w:val="0"/>
          <w:numId w:val="8"/>
        </w:numPr>
        <w:rPr>
          <w:rStyle w:val="Strong"/>
          <w:rFonts w:hAnsi="Segoe UI" w:cs="Segoe UI"/>
          <w:color w:val="BF0000"/>
          <w:sz w:val="35"/>
          <w:szCs w:val="35"/>
          <w:bdr w:val="none" w:sz="0" w:space="0" w:color="auto" w:frame="1"/>
        </w:rPr>
      </w:pPr>
      <w:r>
        <w:rPr>
          <w:rStyle w:val="Strong"/>
          <w:rFonts w:hAnsi="Segoe UI" w:cs="Segoe UI"/>
          <w:color w:val="BF0000"/>
          <w:sz w:val="35"/>
          <w:szCs w:val="35"/>
          <w:bdr w:val="none" w:sz="0" w:space="0" w:color="auto" w:frame="1"/>
        </w:rPr>
        <w:t>Watering can</w:t>
      </w:r>
    </w:p>
    <w:p w:rsidR="001450CB" w:rsidRDefault="001945BC">
      <w:pPr>
        <w:pStyle w:val="ListParagraph"/>
        <w:numPr>
          <w:ilvl w:val="0"/>
          <w:numId w:val="8"/>
        </w:numPr>
        <w:rPr>
          <w:rStyle w:val="Strong"/>
          <w:rFonts w:hAnsi="Segoe UI" w:cs="Segoe UI"/>
          <w:color w:val="BF0000"/>
          <w:sz w:val="35"/>
          <w:szCs w:val="35"/>
          <w:bdr w:val="none" w:sz="0" w:space="0" w:color="auto" w:frame="1"/>
        </w:rPr>
      </w:pPr>
      <w:r>
        <w:rPr>
          <w:rStyle w:val="Strong"/>
          <w:rFonts w:hAnsi="Segoe UI" w:cs="Segoe UI"/>
          <w:color w:val="BF0000"/>
          <w:sz w:val="35"/>
          <w:szCs w:val="35"/>
          <w:bdr w:val="none" w:sz="0" w:space="0" w:color="auto" w:frame="1"/>
        </w:rPr>
        <w:t>Take</w:t>
      </w:r>
    </w:p>
    <w:p w:rsidR="001450CB" w:rsidRDefault="001945BC">
      <w:pPr>
        <w:pStyle w:val="ListParagraph"/>
        <w:numPr>
          <w:ilvl w:val="0"/>
          <w:numId w:val="8"/>
        </w:numPr>
        <w:rPr>
          <w:rStyle w:val="Strong"/>
          <w:rFonts w:hAnsi="Segoe UI" w:cs="Segoe UI"/>
          <w:color w:val="BF0000"/>
          <w:sz w:val="35"/>
          <w:szCs w:val="35"/>
          <w:bdr w:val="none" w:sz="0" w:space="0" w:color="auto" w:frame="1"/>
        </w:rPr>
      </w:pPr>
      <w:r>
        <w:rPr>
          <w:rStyle w:val="Strong"/>
          <w:rFonts w:hAnsi="Segoe UI" w:cs="Segoe UI"/>
          <w:color w:val="BF0000"/>
          <w:sz w:val="35"/>
          <w:szCs w:val="35"/>
          <w:bdr w:val="none" w:sz="0" w:space="0" w:color="auto" w:frame="1"/>
        </w:rPr>
        <w:t>Broom</w:t>
      </w:r>
    </w:p>
    <w:p w:rsidR="001450CB" w:rsidRDefault="001945BC">
      <w:pPr>
        <w:pStyle w:val="ListParagraph"/>
        <w:numPr>
          <w:ilvl w:val="0"/>
          <w:numId w:val="8"/>
        </w:numPr>
        <w:rPr>
          <w:rStyle w:val="Strong"/>
          <w:rFonts w:hAnsi="Segoe UI" w:cs="Segoe UI"/>
          <w:color w:val="BF0000"/>
          <w:sz w:val="35"/>
          <w:szCs w:val="35"/>
          <w:bdr w:val="none" w:sz="0" w:space="0" w:color="auto" w:frame="1"/>
        </w:rPr>
      </w:pPr>
      <w:r>
        <w:rPr>
          <w:rStyle w:val="Strong"/>
          <w:rFonts w:hAnsi="Segoe UI" w:cs="Segoe UI"/>
          <w:color w:val="BF0000"/>
          <w:sz w:val="35"/>
          <w:szCs w:val="35"/>
          <w:bdr w:val="none" w:sz="0" w:space="0" w:color="auto" w:frame="1"/>
        </w:rPr>
        <w:t>Sickle</w:t>
      </w:r>
    </w:p>
    <w:p w:rsidR="001450CB" w:rsidRDefault="001945BC">
      <w:pPr>
        <w:pStyle w:val="ListParagraph"/>
        <w:numPr>
          <w:ilvl w:val="0"/>
          <w:numId w:val="8"/>
        </w:numPr>
        <w:rPr>
          <w:rStyle w:val="Strong"/>
          <w:rFonts w:hAnsi="Segoe UI" w:cs="Segoe UI"/>
          <w:color w:val="BF0000"/>
          <w:sz w:val="35"/>
          <w:szCs w:val="35"/>
          <w:bdr w:val="none" w:sz="0" w:space="0" w:color="auto" w:frame="1"/>
        </w:rPr>
      </w:pPr>
      <w:r>
        <w:rPr>
          <w:rStyle w:val="Strong"/>
          <w:rFonts w:hAnsi="Segoe UI" w:cs="Segoe UI"/>
          <w:color w:val="BF0000"/>
          <w:sz w:val="35"/>
          <w:szCs w:val="35"/>
          <w:bdr w:val="none" w:sz="0" w:space="0" w:color="auto" w:frame="1"/>
        </w:rPr>
        <w:t>Harvester</w:t>
      </w:r>
    </w:p>
    <w:p w:rsidR="001450CB" w:rsidRDefault="001945BC">
      <w:pPr>
        <w:pStyle w:val="ListParagraph"/>
        <w:numPr>
          <w:ilvl w:val="0"/>
          <w:numId w:val="8"/>
        </w:numPr>
        <w:rPr>
          <w:rStyle w:val="Strong"/>
          <w:rFonts w:hAnsi="Segoe UI" w:cs="Segoe UI"/>
          <w:color w:val="BF0000"/>
          <w:sz w:val="35"/>
          <w:szCs w:val="35"/>
          <w:bdr w:val="none" w:sz="0" w:space="0" w:color="auto" w:frame="1"/>
        </w:rPr>
      </w:pPr>
      <w:r>
        <w:rPr>
          <w:rStyle w:val="Strong"/>
          <w:rFonts w:hAnsi="Segoe UI" w:cs="Segoe UI"/>
          <w:color w:val="BF0000"/>
          <w:sz w:val="35"/>
          <w:szCs w:val="35"/>
          <w:bdr w:val="none" w:sz="0" w:space="0" w:color="auto" w:frame="1"/>
        </w:rPr>
        <w:t>Headpan</w:t>
      </w:r>
    </w:p>
    <w:p w:rsidR="001450CB" w:rsidRDefault="001945BC">
      <w:pPr>
        <w:pStyle w:val="ListParagraph"/>
        <w:numPr>
          <w:ilvl w:val="0"/>
          <w:numId w:val="8"/>
        </w:numPr>
        <w:rPr>
          <w:rStyle w:val="Strong"/>
          <w:rFonts w:hAnsi="Segoe UI" w:cs="Segoe UI"/>
          <w:color w:val="BF0000"/>
          <w:sz w:val="35"/>
          <w:szCs w:val="35"/>
          <w:bdr w:val="none" w:sz="0" w:space="0" w:color="auto" w:frame="1"/>
        </w:rPr>
      </w:pPr>
      <w:r>
        <w:rPr>
          <w:rStyle w:val="Strong"/>
          <w:rFonts w:hAnsi="Segoe UI" w:cs="Segoe UI"/>
          <w:color w:val="BF0000"/>
          <w:sz w:val="35"/>
          <w:szCs w:val="35"/>
          <w:bdr w:val="none" w:sz="0" w:space="0" w:color="auto" w:frame="1"/>
        </w:rPr>
        <w:lastRenderedPageBreak/>
        <w:t>Axe</w:t>
      </w:r>
    </w:p>
    <w:p w:rsidR="001450CB" w:rsidRDefault="001945BC">
      <w:pPr>
        <w:pStyle w:val="ListParagraph"/>
        <w:numPr>
          <w:ilvl w:val="0"/>
          <w:numId w:val="8"/>
        </w:numPr>
        <w:rPr>
          <w:rStyle w:val="Strong"/>
          <w:rFonts w:hAnsi="Segoe UI" w:cs="Segoe UI"/>
          <w:color w:val="BF0000"/>
          <w:sz w:val="35"/>
          <w:szCs w:val="35"/>
          <w:bdr w:val="none" w:sz="0" w:space="0" w:color="auto" w:frame="1"/>
        </w:rPr>
      </w:pPr>
      <w:r>
        <w:rPr>
          <w:rStyle w:val="Strong"/>
          <w:rFonts w:hAnsi="Segoe UI" w:cs="Segoe UI"/>
          <w:color w:val="BF0000"/>
          <w:sz w:val="35"/>
          <w:szCs w:val="35"/>
          <w:bdr w:val="none" w:sz="0" w:space="0" w:color="auto" w:frame="1"/>
        </w:rPr>
        <w:t>Hand trowel</w:t>
      </w:r>
    </w:p>
    <w:p w:rsidR="001450CB" w:rsidRDefault="001945BC">
      <w:pPr>
        <w:pStyle w:val="ListParagraph"/>
        <w:numPr>
          <w:ilvl w:val="0"/>
          <w:numId w:val="8"/>
        </w:numPr>
        <w:rPr>
          <w:rStyle w:val="Strong"/>
          <w:rFonts w:hAnsi="Segoe UI" w:cs="Segoe UI"/>
          <w:color w:val="BF0000"/>
          <w:sz w:val="35"/>
          <w:szCs w:val="35"/>
          <w:bdr w:val="none" w:sz="0" w:space="0" w:color="auto" w:frame="1"/>
        </w:rPr>
      </w:pPr>
      <w:r>
        <w:rPr>
          <w:rStyle w:val="Strong"/>
          <w:rFonts w:hAnsi="Segoe UI" w:cs="Segoe UI"/>
          <w:color w:val="BF0000"/>
          <w:sz w:val="35"/>
          <w:szCs w:val="35"/>
          <w:bdr w:val="none" w:sz="0" w:space="0" w:color="auto" w:frame="1"/>
        </w:rPr>
        <w:t>Garden fork</w:t>
      </w:r>
    </w:p>
    <w:p w:rsidR="001450CB" w:rsidRDefault="001945BC">
      <w:pPr>
        <w:pStyle w:val="ListParagraph"/>
        <w:numPr>
          <w:ilvl w:val="0"/>
          <w:numId w:val="8"/>
        </w:numPr>
        <w:rPr>
          <w:rStyle w:val="Strong"/>
          <w:rFonts w:hAnsi="Segoe UI" w:cs="Segoe UI"/>
          <w:color w:val="BF0000"/>
          <w:sz w:val="35"/>
          <w:szCs w:val="35"/>
          <w:bdr w:val="none" w:sz="0" w:space="0" w:color="auto" w:frame="1"/>
        </w:rPr>
      </w:pPr>
      <w:r>
        <w:rPr>
          <w:rStyle w:val="Strong"/>
          <w:rFonts w:hAnsi="Segoe UI" w:cs="Segoe UI"/>
          <w:color w:val="BF0000"/>
          <w:sz w:val="35"/>
          <w:szCs w:val="35"/>
          <w:bdr w:val="none" w:sz="0" w:space="0" w:color="auto" w:frame="1"/>
        </w:rPr>
        <w:t>Mattocks</w:t>
      </w:r>
    </w:p>
    <w:p w:rsidR="001450CB" w:rsidRDefault="001945BC">
      <w:pPr>
        <w:pStyle w:val="ListParagraph"/>
        <w:numPr>
          <w:ilvl w:val="0"/>
          <w:numId w:val="8"/>
        </w:numPr>
        <w:rPr>
          <w:rStyle w:val="Strong"/>
          <w:rFonts w:hAnsi="Segoe UI" w:cs="Segoe UI"/>
          <w:color w:val="BF0000"/>
          <w:sz w:val="35"/>
          <w:szCs w:val="35"/>
          <w:bdr w:val="none" w:sz="0" w:space="0" w:color="auto" w:frame="1"/>
        </w:rPr>
      </w:pPr>
      <w:r>
        <w:rPr>
          <w:rStyle w:val="Strong"/>
          <w:rFonts w:hAnsi="Segoe UI" w:cs="Segoe UI"/>
          <w:color w:val="BF0000"/>
          <w:sz w:val="35"/>
          <w:szCs w:val="35"/>
          <w:bdr w:val="none" w:sz="0" w:space="0" w:color="auto" w:frame="1"/>
        </w:rPr>
        <w:t>Crowbar</w:t>
      </w:r>
    </w:p>
    <w:p w:rsidR="001450CB" w:rsidRDefault="001945BC">
      <w:pPr>
        <w:pStyle w:val="ListParagraph"/>
        <w:numPr>
          <w:ilvl w:val="0"/>
          <w:numId w:val="8"/>
        </w:numPr>
        <w:rPr>
          <w:rStyle w:val="Strong"/>
          <w:rFonts w:ascii="Segoe UI" w:hAnsi="Segoe UI" w:cs="Segoe UI"/>
          <w:color w:val="2C2F34"/>
          <w:sz w:val="35"/>
          <w:szCs w:val="35"/>
          <w:bdr w:val="none" w:sz="0" w:space="0" w:color="auto" w:frame="1"/>
        </w:rPr>
      </w:pPr>
      <w:r>
        <w:rPr>
          <w:rStyle w:val="Strong"/>
          <w:rFonts w:hAnsi="Segoe UI" w:cs="Segoe UI"/>
          <w:color w:val="BF0000"/>
          <w:sz w:val="35"/>
          <w:szCs w:val="35"/>
          <w:bdr w:val="none" w:sz="0" w:space="0" w:color="auto" w:frame="1"/>
        </w:rPr>
        <w:t>Pickaxe</w:t>
      </w:r>
    </w:p>
    <w:p w:rsidR="001450CB" w:rsidRDefault="001945BC">
      <w:pPr>
        <w:autoSpaceDE w:val="0"/>
        <w:autoSpaceDN w:val="0"/>
        <w:adjustRightInd w:val="0"/>
        <w:rPr>
          <w:b/>
          <w:bCs/>
        </w:rPr>
      </w:pPr>
      <w:r>
        <w:rPr>
          <w:rFonts w:ascii="AvantGardeITCbyBT-Demi" w:hAnsi="AvantGardeITCbyBT-Demi" w:cs="AvantGardeITCbyBT-Demi"/>
          <w:b/>
          <w:bCs/>
          <w:color w:val="FF6600"/>
          <w:sz w:val="24"/>
          <w:szCs w:val="24"/>
        </w:rPr>
        <w:t>Strategies&amp; Activities:</w:t>
      </w:r>
    </w:p>
    <w:p w:rsidR="001450CB" w:rsidRDefault="001945BC">
      <w:pPr>
        <w:autoSpaceDE w:val="0"/>
        <w:autoSpaceDN w:val="0"/>
        <w:adjustRightInd w:val="0"/>
        <w:rPr>
          <w:b/>
          <w:bCs/>
        </w:rPr>
      </w:pPr>
      <w:r>
        <w:rPr>
          <w:rFonts w:ascii="AvantGardeITCbyBT-Demi" w:hAnsi="AvantGardeITCbyBT-Demi" w:cs="AvantGardeITCbyBT-Demi"/>
          <w:b/>
          <w:bCs/>
          <w:color w:val="FF6600"/>
          <w:sz w:val="24"/>
          <w:szCs w:val="24"/>
        </w:rPr>
        <w:t>Step: Teacher revises the previous topic.</w:t>
      </w:r>
    </w:p>
    <w:p w:rsidR="001450CB" w:rsidRDefault="001945BC">
      <w:pPr>
        <w:autoSpaceDE w:val="0"/>
        <w:autoSpaceDN w:val="0"/>
        <w:adjustRightInd w:val="0"/>
        <w:rPr>
          <w:b/>
          <w:bCs/>
        </w:rPr>
      </w:pPr>
      <w:r>
        <w:rPr>
          <w:rFonts w:ascii="AvantGardeITCbyBT-Demi" w:hAnsi="AvantGardeITCbyBT-Demi" w:cs="AvantGardeITCbyBT-Demi"/>
          <w:b/>
          <w:bCs/>
          <w:color w:val="FF6600"/>
          <w:sz w:val="24"/>
          <w:szCs w:val="24"/>
        </w:rPr>
        <w:t>Step 2: Teacher introduces the new topic.</w:t>
      </w:r>
    </w:p>
    <w:p w:rsidR="001450CB" w:rsidRDefault="001945BC">
      <w:pPr>
        <w:autoSpaceDE w:val="0"/>
        <w:autoSpaceDN w:val="0"/>
        <w:adjustRightInd w:val="0"/>
        <w:rPr>
          <w:b/>
          <w:bCs/>
        </w:rPr>
      </w:pPr>
      <w:r>
        <w:rPr>
          <w:rFonts w:ascii="AvantGardeITCbyBT-Demi" w:hAnsi="AvantGardeITCbyBT-Demi" w:cs="AvantGardeITCbyBT-Demi"/>
          <w:b/>
          <w:bCs/>
          <w:color w:val="FF6600"/>
          <w:sz w:val="24"/>
          <w:szCs w:val="24"/>
        </w:rPr>
        <w:t xml:space="preserve">Step3: Teacher </w:t>
      </w:r>
      <w:r>
        <w:rPr>
          <w:rFonts w:ascii="AvantGardeITCbyBT-Demi" w:hAnsi="AvantGardeITCbyBT-Demi" w:cs="AvantGardeITCbyBT-Demi"/>
          <w:b/>
          <w:bCs/>
          <w:color w:val="FF6600"/>
          <w:sz w:val="24"/>
          <w:szCs w:val="24"/>
        </w:rPr>
        <w:t>explains the new topic.</w:t>
      </w:r>
    </w:p>
    <w:p w:rsidR="001450CB" w:rsidRDefault="001945BC">
      <w:pPr>
        <w:autoSpaceDE w:val="0"/>
        <w:autoSpaceDN w:val="0"/>
        <w:adjustRightInd w:val="0"/>
        <w:rPr>
          <w:b/>
          <w:bCs/>
        </w:rPr>
      </w:pPr>
      <w:r>
        <w:rPr>
          <w:rFonts w:ascii="AvantGardeITCbyBT-Demi" w:hAnsi="AvantGardeITCbyBT-Demi" w:cs="AvantGardeITCbyBT-Demi"/>
          <w:b/>
          <w:bCs/>
          <w:color w:val="FF6600"/>
          <w:sz w:val="24"/>
          <w:szCs w:val="24"/>
        </w:rPr>
        <w:t>Step4: Teacher welcomes pupils questions.</w:t>
      </w:r>
    </w:p>
    <w:p w:rsidR="001450CB" w:rsidRDefault="001945BC">
      <w:pPr>
        <w:autoSpaceDE w:val="0"/>
        <w:autoSpaceDN w:val="0"/>
        <w:adjustRightInd w:val="0"/>
        <w:rPr>
          <w:b/>
          <w:bCs/>
        </w:rPr>
      </w:pPr>
      <w:r>
        <w:rPr>
          <w:rFonts w:ascii="AvantGardeITCbyBT-Demi" w:hAnsi="AvantGardeITCbyBT-Demi" w:cs="AvantGardeITCbyBT-Demi"/>
          <w:b/>
          <w:bCs/>
          <w:color w:val="FF6600"/>
          <w:sz w:val="24"/>
          <w:szCs w:val="24"/>
        </w:rPr>
        <w:t>Step5: Teacher evaluates the pupils.</w:t>
      </w:r>
    </w:p>
    <w:p w:rsidR="001450CB" w:rsidRDefault="001945BC">
      <w:pPr>
        <w:autoSpaceDE w:val="0"/>
        <w:autoSpaceDN w:val="0"/>
        <w:adjustRightInd w:val="0"/>
        <w:rPr>
          <w:b/>
          <w:bCs/>
        </w:rPr>
      </w:pPr>
      <w:r>
        <w:rPr>
          <w:rFonts w:ascii="AvantGardeITCbyBT-Demi" w:hAnsi="AvantGardeITCbyBT-Demi" w:cs="AvantGardeITCbyBT-Demi"/>
          <w:b/>
          <w:bCs/>
          <w:color w:val="FF6600"/>
          <w:sz w:val="24"/>
          <w:szCs w:val="24"/>
        </w:rPr>
        <w:t>Assessment &amp; Evaluation:</w:t>
      </w:r>
    </w:p>
    <w:p w:rsidR="001450CB" w:rsidRDefault="001945BC">
      <w:pPr>
        <w:autoSpaceDE w:val="0"/>
        <w:autoSpaceDN w:val="0"/>
        <w:adjustRightInd w:val="0"/>
      </w:pPr>
      <w:r>
        <w:rPr>
          <w:rFonts w:ascii="Arial" w:eastAsia="Times New Roman" w:hAnsi="Arial" w:cs="Arial"/>
          <w:b/>
          <w:bCs/>
        </w:rPr>
        <w:t>1.Define</w:t>
      </w:r>
      <w:r>
        <w:rPr>
          <w:rFonts w:ascii="Arial" w:eastAsia="Times New Roman" w:hAnsi="Arial" w:cs="Arial"/>
          <w:b/>
          <w:bCs/>
        </w:rPr>
        <w:t>simplefarmtools</w:t>
      </w:r>
    </w:p>
    <w:p w:rsidR="001450CB" w:rsidRDefault="001945BC">
      <w:pPr>
        <w:autoSpaceDE w:val="0"/>
        <w:autoSpaceDN w:val="0"/>
        <w:adjustRightInd w:val="0"/>
        <w:rPr>
          <w:b/>
          <w:bCs/>
        </w:rPr>
      </w:pPr>
      <w:r>
        <w:rPr>
          <w:rFonts w:ascii="Arial" w:eastAsia="Times New Roman" w:hAnsi="Arial" w:cs="Arial"/>
          <w:b/>
          <w:bCs/>
        </w:rPr>
        <w:t>2.listsome</w:t>
      </w:r>
      <w:r>
        <w:rPr>
          <w:rFonts w:ascii="Arial" w:eastAsia="Times New Roman" w:hAnsi="Arial" w:cs="Arial"/>
          <w:b/>
          <w:bCs/>
        </w:rPr>
        <w:t>examplesofsimplefarmtools</w:t>
      </w:r>
    </w:p>
    <w:p w:rsidR="001450CB" w:rsidRDefault="001945BC">
      <w:pPr>
        <w:rPr>
          <w:b/>
          <w:bCs/>
        </w:rPr>
      </w:pPr>
      <w:r>
        <w:rPr>
          <w:b/>
          <w:bCs/>
          <w:color w:val="FF0000"/>
        </w:rPr>
        <w:t>(WRAP-UP CONCLUSION)</w:t>
      </w:r>
    </w:p>
    <w:p w:rsidR="001450CB" w:rsidRDefault="001945BC">
      <w:pPr>
        <w:spacing w:after="0" w:line="240" w:lineRule="auto"/>
        <w:rPr>
          <w:b/>
          <w:bCs/>
        </w:rPr>
      </w:pPr>
      <w:r>
        <w:rPr>
          <w:b/>
          <w:bCs/>
        </w:rPr>
        <w:t xml:space="preserve">Teacher goes over the topic once again to </w:t>
      </w:r>
      <w:r>
        <w:rPr>
          <w:b/>
          <w:bCs/>
        </w:rPr>
        <w:t>enhance better understanding.</w:t>
      </w:r>
    </w:p>
    <w:p w:rsidR="001450CB" w:rsidRDefault="001945BC">
      <w:pPr>
        <w:spacing w:after="0" w:line="240" w:lineRule="auto"/>
        <w:rPr>
          <w:b/>
          <w:bCs/>
          <w:color w:val="FF0000"/>
        </w:rPr>
      </w:pPr>
      <w:r>
        <w:rPr>
          <w:b/>
          <w:bCs/>
          <w:color w:val="FF0000"/>
        </w:rPr>
        <w:t>ASSIGNMENT</w:t>
      </w:r>
    </w:p>
    <w:p w:rsidR="001450CB" w:rsidRDefault="001945BC">
      <w:pPr>
        <w:spacing w:after="0" w:line="240" w:lineRule="auto"/>
        <w:rPr>
          <w:b/>
          <w:bCs/>
          <w:color w:val="FF0000"/>
        </w:rPr>
      </w:pPr>
      <w:r>
        <w:rPr>
          <w:b/>
          <w:bCs/>
          <w:color w:val="FF0000"/>
        </w:rPr>
        <w:t>1. Define simple farm tools</w:t>
      </w:r>
    </w:p>
    <w:p w:rsidR="001450CB" w:rsidRDefault="001945BC">
      <w:pPr>
        <w:spacing w:after="0" w:line="240" w:lineRule="auto"/>
        <w:rPr>
          <w:b/>
          <w:bCs/>
          <w:color w:val="FF0000"/>
        </w:rPr>
      </w:pPr>
      <w:r>
        <w:rPr>
          <w:b/>
          <w:bCs/>
          <w:color w:val="FF0000"/>
        </w:rPr>
        <w:t>2. Mention 10 simple farm tools</w:t>
      </w:r>
    </w:p>
    <w:p w:rsidR="001450CB" w:rsidRDefault="001450CB">
      <w:pPr>
        <w:spacing w:after="0" w:line="240" w:lineRule="auto"/>
        <w:rPr>
          <w:b/>
          <w:bCs/>
          <w:color w:val="FF0000"/>
        </w:rPr>
      </w:pPr>
    </w:p>
    <w:p w:rsidR="001450CB" w:rsidRDefault="001945BC">
      <w:pPr>
        <w:spacing w:after="0" w:line="240" w:lineRule="auto"/>
        <w:rPr>
          <w:b/>
          <w:bCs/>
          <w:color w:val="FF0000"/>
        </w:rPr>
      </w:pPr>
      <w:r>
        <w:rPr>
          <w:b/>
          <w:bCs/>
          <w:color w:val="FF0000"/>
        </w:rPr>
        <w:t>WEEK 3 AND WEEK 7</w:t>
      </w:r>
    </w:p>
    <w:p w:rsidR="001450CB" w:rsidRDefault="001450CB">
      <w:pPr>
        <w:spacing w:after="0" w:line="240" w:lineRule="auto"/>
        <w:rPr>
          <w:b/>
          <w:bCs/>
          <w:color w:val="FF0000"/>
        </w:rPr>
      </w:pPr>
    </w:p>
    <w:p w:rsidR="001450CB" w:rsidRDefault="001945BC">
      <w:pPr>
        <w:pStyle w:val="Default"/>
      </w:pPr>
      <w:r>
        <w:rPr>
          <w:b/>
          <w:color w:val="FF0000"/>
          <w:sz w:val="28"/>
          <w:szCs w:val="28"/>
        </w:rPr>
        <w:t>Topic</w:t>
      </w:r>
      <w:r>
        <w:rPr>
          <w:b/>
          <w:sz w:val="28"/>
          <w:szCs w:val="28"/>
        </w:rPr>
        <w:t>:</w:t>
      </w:r>
      <w:r>
        <w:rPr>
          <w:b/>
          <w:sz w:val="28"/>
          <w:szCs w:val="28"/>
        </w:rPr>
        <w:t xml:space="preserve"> Animal Farm tools</w:t>
      </w:r>
    </w:p>
    <w:p w:rsidR="001450CB" w:rsidRDefault="001450CB">
      <w:pPr>
        <w:pStyle w:val="Default"/>
      </w:pPr>
    </w:p>
    <w:p w:rsidR="001450CB" w:rsidRDefault="001945BC">
      <w:pPr>
        <w:pStyle w:val="Default"/>
      </w:pPr>
      <w:r>
        <w:rPr>
          <w:b/>
          <w:color w:val="FF0000"/>
          <w:sz w:val="28"/>
          <w:szCs w:val="28"/>
        </w:rPr>
        <w:t>Subtitle</w:t>
      </w:r>
      <w:r>
        <w:rPr>
          <w:b/>
          <w:sz w:val="28"/>
          <w:szCs w:val="28"/>
        </w:rPr>
        <w:t>:</w:t>
      </w:r>
      <w:r>
        <w:rPr>
          <w:b/>
          <w:sz w:val="28"/>
          <w:szCs w:val="28"/>
        </w:rPr>
        <w:t>Uses of animalfarm tools</w:t>
      </w:r>
    </w:p>
    <w:p w:rsidR="001450CB" w:rsidRDefault="001450CB">
      <w:pPr>
        <w:pStyle w:val="Default"/>
      </w:pPr>
    </w:p>
    <w:p w:rsidR="001450CB" w:rsidRDefault="001945BC">
      <w:pPr>
        <w:pStyle w:val="Default"/>
      </w:pPr>
      <w:r>
        <w:rPr>
          <w:rFonts w:ascii="AvantGardeITCbyBT-Medium" w:hAnsi="AvantGardeITCbyBT-Medium" w:cs="AvantGardeITCbyBT-Medium"/>
          <w:b/>
          <w:bCs/>
          <w:color w:val="FF0000"/>
        </w:rPr>
        <w:t>LearningObjectives</w:t>
      </w:r>
      <w:r>
        <w:rPr>
          <w:rFonts w:ascii="AvantGardeITCbyBT-Medium" w:hAnsi="AvantGardeITCbyBT-Medium" w:cs="AvantGardeITCbyBT-Medium"/>
          <w:b/>
          <w:bCs/>
        </w:rPr>
        <w:t>:Attheendofthislesson,pupilsshouldbeableto:</w:t>
      </w:r>
    </w:p>
    <w:p w:rsidR="001450CB" w:rsidRDefault="001945BC">
      <w:pPr>
        <w:autoSpaceDE w:val="0"/>
        <w:autoSpaceDN w:val="0"/>
        <w:adjustRightInd w:val="0"/>
      </w:pPr>
      <w:r>
        <w:rPr>
          <w:rFonts w:ascii="Arial" w:eastAsia="Times New Roman" w:hAnsi="Arial" w:cs="Arial"/>
          <w:b/>
          <w:bCs/>
        </w:rPr>
        <w:t>1.Define</w:t>
      </w:r>
      <w:r>
        <w:rPr>
          <w:rFonts w:ascii="Arial" w:eastAsia="Times New Roman" w:hAnsi="Arial" w:cs="Arial"/>
          <w:b/>
          <w:bCs/>
        </w:rPr>
        <w:t>simp</w:t>
      </w:r>
      <w:r>
        <w:rPr>
          <w:rFonts w:ascii="Arial" w:eastAsia="Times New Roman" w:hAnsi="Arial" w:cs="Arial"/>
          <w:b/>
          <w:bCs/>
        </w:rPr>
        <w:t>leanimalsfarmtools</w:t>
      </w:r>
    </w:p>
    <w:p w:rsidR="001450CB" w:rsidRDefault="001945BC">
      <w:pPr>
        <w:autoSpaceDE w:val="0"/>
        <w:autoSpaceDN w:val="0"/>
        <w:adjustRightInd w:val="0"/>
      </w:pPr>
      <w:r>
        <w:rPr>
          <w:rFonts w:ascii="Arial" w:eastAsia="Times New Roman" w:hAnsi="Arial" w:cs="Arial"/>
          <w:b/>
          <w:bCs/>
        </w:rPr>
        <w:t>2.listsome</w:t>
      </w:r>
      <w:r>
        <w:rPr>
          <w:rFonts w:ascii="Arial" w:eastAsia="Times New Roman" w:hAnsi="Arial" w:cs="Arial"/>
          <w:b/>
          <w:bCs/>
        </w:rPr>
        <w:t>examplesofsimpleanimalfarmtools.</w:t>
      </w:r>
    </w:p>
    <w:p w:rsidR="001450CB" w:rsidRDefault="001945BC">
      <w:pPr>
        <w:autoSpaceDE w:val="0"/>
        <w:autoSpaceDN w:val="0"/>
        <w:adjustRightInd w:val="0"/>
      </w:pPr>
      <w:r>
        <w:rPr>
          <w:rFonts w:ascii="Arial" w:eastAsia="Times New Roman" w:hAnsi="Arial" w:cs="Arial"/>
          <w:b/>
          <w:bCs/>
        </w:rPr>
        <w:lastRenderedPageBreak/>
        <w:t>3.Statethedescriptionofsomesimpleanimalfarmtools</w:t>
      </w:r>
    </w:p>
    <w:p w:rsidR="001450CB" w:rsidRDefault="001945BC">
      <w:r>
        <w:rPr>
          <w:b/>
          <w:color w:val="FF0000"/>
        </w:rPr>
        <w:t>INSTRUCTIONALMATERIALS:</w:t>
      </w:r>
    </w:p>
    <w:p w:rsidR="001450CB" w:rsidRDefault="001945BC">
      <w:pPr>
        <w:pStyle w:val="Default"/>
      </w:pPr>
      <w:r>
        <w:rPr>
          <w:b/>
        </w:rPr>
        <w:t>Theteacherwillteachthelessonwiththeaidof:chartsandpicturesshowingthedifferenttypesofhouse.</w:t>
      </w:r>
    </w:p>
    <w:p w:rsidR="001450CB" w:rsidRDefault="001945BC">
      <w:r>
        <w:rPr>
          <w:b/>
          <w:color w:val="FF0000"/>
          <w:sz w:val="28"/>
          <w:szCs w:val="28"/>
        </w:rPr>
        <w:t>ResourcesandMaterials:</w:t>
      </w:r>
    </w:p>
    <w:p w:rsidR="001450CB" w:rsidRDefault="001945BC">
      <w:r>
        <w:rPr>
          <w:b/>
        </w:rPr>
        <w:t>Scheme</w:t>
      </w:r>
      <w:r>
        <w:rPr>
          <w:b/>
        </w:rPr>
        <w:t>ofwork</w:t>
      </w:r>
    </w:p>
    <w:p w:rsidR="001450CB" w:rsidRDefault="001945BC">
      <w:pPr>
        <w:tabs>
          <w:tab w:val="left" w:pos="2480"/>
        </w:tabs>
      </w:pPr>
      <w:r>
        <w:rPr>
          <w:b/>
        </w:rPr>
        <w:t>Allrelevantmaterials</w:t>
      </w:r>
      <w:r>
        <w:tab/>
      </w:r>
    </w:p>
    <w:p w:rsidR="001450CB" w:rsidRDefault="001945BC">
      <w:r>
        <w:rPr>
          <w:b/>
        </w:rPr>
        <w:t>9-YearsBasicEducationCurriculum</w:t>
      </w:r>
    </w:p>
    <w:p w:rsidR="001450CB" w:rsidRDefault="001945BC">
      <w:pPr>
        <w:tabs>
          <w:tab w:val="left" w:pos="2640"/>
        </w:tabs>
      </w:pPr>
      <w:r>
        <w:rPr>
          <w:b/>
        </w:rPr>
        <w:t>Onlineinformation</w:t>
      </w:r>
      <w:r>
        <w:tab/>
      </w:r>
    </w:p>
    <w:p w:rsidR="001450CB" w:rsidRDefault="001945BC">
      <w:pPr>
        <w:spacing w:after="0" w:line="240" w:lineRule="auto"/>
      </w:pPr>
      <w:r>
        <w:rPr>
          <w:rFonts w:ascii="Arial" w:eastAsia="Times New Roman" w:hAnsi="Arial" w:cs="Arial"/>
          <w:b/>
          <w:bCs/>
          <w:color w:val="FF0000"/>
        </w:rPr>
        <w:t>.</w:t>
      </w:r>
      <w:r>
        <w:rPr>
          <w:b/>
          <w:color w:val="FF0000"/>
          <w:sz w:val="28"/>
          <w:szCs w:val="28"/>
        </w:rPr>
        <w:t>BuildingBackground/connectiontopriorknowledge</w:t>
      </w:r>
      <w:r>
        <w:rPr>
          <w:b/>
          <w:sz w:val="28"/>
          <w:szCs w:val="28"/>
        </w:rPr>
        <w:t>:pupilsarefamiliarwiththetopicintheirpreviousclasses.</w:t>
      </w:r>
    </w:p>
    <w:p w:rsidR="001450CB" w:rsidRDefault="001945BC">
      <w:pPr>
        <w:tabs>
          <w:tab w:val="left" w:pos="1260"/>
        </w:tabs>
        <w:spacing w:after="0" w:line="240" w:lineRule="auto"/>
      </w:pPr>
      <w:r>
        <w:rPr>
          <w:rFonts w:ascii="AvantGardeITCbyBT-Medium" w:hAnsi="AvantGardeITCbyBT-Medium" w:cs="AvantGardeITCbyBT-Medium"/>
          <w:b/>
          <w:bCs/>
          <w:color w:val="FF0000"/>
          <w:sz w:val="24"/>
          <w:szCs w:val="24"/>
        </w:rPr>
        <w:t>Content</w:t>
      </w:r>
      <w:r>
        <w:tab/>
      </w:r>
    </w:p>
    <w:p w:rsidR="001450CB" w:rsidRDefault="001450CB">
      <w:pPr>
        <w:spacing w:after="0" w:line="240" w:lineRule="auto"/>
      </w:pPr>
    </w:p>
    <w:p w:rsidR="001450CB" w:rsidRDefault="001945BC">
      <w:pPr>
        <w:spacing w:after="0" w:line="240" w:lineRule="auto"/>
        <w:rPr>
          <w:b/>
          <w:bCs/>
          <w:color w:val="FF0000"/>
        </w:rPr>
      </w:pPr>
      <w:r>
        <w:rPr>
          <w:b/>
          <w:bCs/>
          <w:color w:val="FF0000"/>
        </w:rPr>
        <w:t xml:space="preserve">ANIMAL FARM TOOLS AND THEIR USES </w:t>
      </w:r>
    </w:p>
    <w:p w:rsidR="001450CB" w:rsidRDefault="001450CB">
      <w:pPr>
        <w:spacing w:after="0" w:line="240" w:lineRule="auto"/>
        <w:rPr>
          <w:b/>
          <w:bCs/>
          <w:color w:val="FF0000"/>
        </w:rPr>
      </w:pPr>
    </w:p>
    <w:p w:rsidR="001450CB" w:rsidRDefault="001945BC">
      <w:pPr>
        <w:spacing w:after="0" w:line="240" w:lineRule="auto"/>
        <w:rPr>
          <w:rFonts w:eastAsia="Times New Roman" w:hAnsi="Helvetica" w:cs="Helvetica"/>
          <w:b/>
          <w:bCs/>
          <w:kern w:val="36"/>
          <w:sz w:val="58"/>
          <w:szCs w:val="58"/>
        </w:rPr>
      </w:pPr>
      <w:r>
        <w:rPr>
          <w:rFonts w:eastAsia="Times New Roman" w:hAnsi="Helvetica" w:cs="Helvetica"/>
          <w:b/>
          <w:bCs/>
          <w:color w:val="92D04F"/>
          <w:kern w:val="36"/>
          <w:sz w:val="58"/>
          <w:szCs w:val="58"/>
        </w:rPr>
        <w:t>Animal farm tool</w:t>
      </w:r>
      <w:r>
        <w:rPr>
          <w:rFonts w:eastAsia="Times New Roman" w:hAnsi="Helvetica" w:cs="Helvetica"/>
          <w:b/>
          <w:bCs/>
          <w:kern w:val="36"/>
          <w:sz w:val="58"/>
          <w:szCs w:val="58"/>
        </w:rPr>
        <w:t>s</w:t>
      </w:r>
      <w:r>
        <w:rPr>
          <w:rFonts w:eastAsia="Times New Roman" w:hAnsi="Helvetica" w:cs="Helvetica"/>
          <w:b/>
          <w:bCs/>
          <w:kern w:val="36"/>
          <w:sz w:val="58"/>
          <w:szCs w:val="58"/>
        </w:rPr>
        <w:cr/>
      </w:r>
    </w:p>
    <w:p w:rsidR="001450CB" w:rsidRDefault="001945BC">
      <w:pPr>
        <w:spacing w:after="0" w:line="240" w:lineRule="auto"/>
        <w:rPr>
          <w:rFonts w:eastAsia="Times New Roman" w:hAnsi="Helvetica" w:cs="Helvetica"/>
          <w:b/>
          <w:bCs/>
          <w:kern w:val="36"/>
          <w:sz w:val="58"/>
          <w:szCs w:val="58"/>
        </w:rPr>
      </w:pPr>
      <w:r>
        <w:rPr>
          <w:rFonts w:eastAsia="Times New Roman" w:hAnsi="Helvetica" w:cs="Helvetica"/>
          <w:b/>
          <w:bCs/>
          <w:kern w:val="36"/>
          <w:sz w:val="58"/>
          <w:szCs w:val="58"/>
        </w:rPr>
        <w:t>i. Fishing n</w:t>
      </w:r>
      <w:r>
        <w:rPr>
          <w:rFonts w:eastAsia="Times New Roman" w:hAnsi="Helvetica" w:cs="Helvetica"/>
          <w:b/>
          <w:bCs/>
          <w:kern w:val="36"/>
          <w:sz w:val="58"/>
          <w:szCs w:val="58"/>
        </w:rPr>
        <w:t>ets</w:t>
      </w:r>
      <w:r>
        <w:rPr>
          <w:rFonts w:eastAsia="Times New Roman" w:hAnsi="Helvetica" w:cs="Helvetica"/>
          <w:b/>
          <w:bCs/>
          <w:kern w:val="36"/>
          <w:sz w:val="58"/>
          <w:szCs w:val="58"/>
        </w:rPr>
        <w:cr/>
      </w:r>
    </w:p>
    <w:p w:rsidR="001450CB" w:rsidRDefault="001945BC">
      <w:pPr>
        <w:spacing w:after="0" w:line="240" w:lineRule="auto"/>
        <w:rPr>
          <w:rFonts w:eastAsia="Times New Roman" w:hAnsi="Helvetica" w:cs="Helvetica"/>
          <w:b/>
          <w:bCs/>
          <w:kern w:val="36"/>
          <w:sz w:val="58"/>
          <w:szCs w:val="58"/>
        </w:rPr>
      </w:pPr>
      <w:r>
        <w:rPr>
          <w:rFonts w:eastAsia="Times New Roman" w:hAnsi="Helvetica" w:cs="Helvetica"/>
          <w:b/>
          <w:bCs/>
          <w:kern w:val="36"/>
          <w:sz w:val="58"/>
          <w:szCs w:val="58"/>
        </w:rPr>
        <w:t>ii. Traps</w:t>
      </w:r>
      <w:r>
        <w:rPr>
          <w:rFonts w:eastAsia="Times New Roman" w:hAnsi="Helvetica" w:cs="Helvetica"/>
          <w:b/>
          <w:bCs/>
          <w:kern w:val="36"/>
          <w:sz w:val="58"/>
          <w:szCs w:val="58"/>
        </w:rPr>
        <w:cr/>
      </w:r>
    </w:p>
    <w:p w:rsidR="001450CB" w:rsidRDefault="001945BC">
      <w:pPr>
        <w:spacing w:after="0" w:line="240" w:lineRule="auto"/>
        <w:rPr>
          <w:rFonts w:eastAsia="Times New Roman" w:hAnsi="Helvetica" w:cs="Helvetica"/>
          <w:b/>
          <w:bCs/>
          <w:kern w:val="36"/>
          <w:sz w:val="58"/>
          <w:szCs w:val="58"/>
        </w:rPr>
      </w:pPr>
      <w:r>
        <w:rPr>
          <w:rFonts w:eastAsia="Times New Roman" w:hAnsi="Helvetica" w:cs="Helvetica"/>
          <w:b/>
          <w:bCs/>
          <w:kern w:val="36"/>
          <w:sz w:val="58"/>
          <w:szCs w:val="58"/>
        </w:rPr>
        <w:t>iii. Hook and line</w:t>
      </w:r>
      <w:r>
        <w:rPr>
          <w:rFonts w:eastAsia="Times New Roman" w:hAnsi="Helvetica" w:cs="Helvetica"/>
          <w:b/>
          <w:bCs/>
          <w:kern w:val="36"/>
          <w:sz w:val="58"/>
          <w:szCs w:val="58"/>
        </w:rPr>
        <w:cr/>
      </w:r>
    </w:p>
    <w:p w:rsidR="001450CB" w:rsidRDefault="001945BC">
      <w:pPr>
        <w:spacing w:after="0" w:line="240" w:lineRule="auto"/>
        <w:rPr>
          <w:rFonts w:eastAsia="Times New Roman" w:hAnsi="Helvetica" w:cs="Helvetica"/>
          <w:b/>
          <w:bCs/>
          <w:kern w:val="36"/>
          <w:sz w:val="58"/>
          <w:szCs w:val="58"/>
        </w:rPr>
      </w:pPr>
      <w:r>
        <w:rPr>
          <w:rFonts w:eastAsia="Times New Roman" w:hAnsi="Helvetica" w:cs="Helvetica"/>
          <w:b/>
          <w:bCs/>
          <w:kern w:val="36"/>
          <w:sz w:val="58"/>
          <w:szCs w:val="58"/>
        </w:rPr>
        <w:lastRenderedPageBreak/>
        <w:t>iv. Basket</w:t>
      </w:r>
      <w:r>
        <w:rPr>
          <w:rFonts w:eastAsia="Times New Roman" w:hAnsi="Helvetica" w:cs="Helvetica"/>
          <w:b/>
          <w:bCs/>
          <w:kern w:val="36"/>
          <w:sz w:val="58"/>
          <w:szCs w:val="58"/>
        </w:rPr>
        <w:cr/>
      </w:r>
    </w:p>
    <w:p w:rsidR="001450CB" w:rsidRDefault="001945BC">
      <w:pPr>
        <w:spacing w:after="0" w:line="240" w:lineRule="auto"/>
        <w:rPr>
          <w:rFonts w:eastAsia="Times New Roman" w:hAnsi="Helvetica" w:cs="Helvetica"/>
          <w:b/>
          <w:bCs/>
          <w:kern w:val="36"/>
          <w:sz w:val="58"/>
          <w:szCs w:val="58"/>
        </w:rPr>
      </w:pPr>
      <w:r>
        <w:rPr>
          <w:rFonts w:eastAsia="Times New Roman" w:hAnsi="Helvetica" w:cs="Helvetica"/>
          <w:b/>
          <w:bCs/>
          <w:kern w:val="36"/>
          <w:sz w:val="58"/>
          <w:szCs w:val="58"/>
        </w:rPr>
        <w:t>v. Watering troughs</w:t>
      </w:r>
      <w:r>
        <w:rPr>
          <w:rFonts w:eastAsia="Times New Roman" w:hAnsi="Helvetica" w:cs="Helvetica"/>
          <w:b/>
          <w:bCs/>
          <w:kern w:val="36"/>
          <w:sz w:val="58"/>
          <w:szCs w:val="58"/>
        </w:rPr>
        <w:cr/>
      </w:r>
    </w:p>
    <w:p w:rsidR="001450CB" w:rsidRDefault="001945BC">
      <w:pPr>
        <w:spacing w:after="0" w:line="240" w:lineRule="auto"/>
        <w:rPr>
          <w:rFonts w:eastAsia="Times New Roman" w:hAnsi="Helvetica" w:cs="Helvetica"/>
          <w:b/>
          <w:bCs/>
          <w:kern w:val="36"/>
          <w:sz w:val="58"/>
          <w:szCs w:val="58"/>
        </w:rPr>
      </w:pPr>
      <w:r>
        <w:rPr>
          <w:rFonts w:eastAsia="Times New Roman" w:hAnsi="Helvetica" w:cs="Helvetica"/>
          <w:b/>
          <w:bCs/>
          <w:kern w:val="36"/>
          <w:sz w:val="58"/>
          <w:szCs w:val="58"/>
        </w:rPr>
        <w:t>vi. Feeding troughs, etc.</w:t>
      </w:r>
    </w:p>
    <w:p w:rsidR="001450CB" w:rsidRDefault="001945BC">
      <w:pPr>
        <w:spacing w:after="0" w:line="240" w:lineRule="auto"/>
        <w:rPr>
          <w:rFonts w:eastAsia="Times New Roman" w:hAnsi="Helvetica" w:cs="Helvetica"/>
          <w:b/>
          <w:bCs/>
          <w:kern w:val="36"/>
          <w:sz w:val="58"/>
          <w:szCs w:val="58"/>
        </w:rPr>
      </w:pPr>
      <w:r>
        <w:rPr>
          <w:rFonts w:eastAsia="Times New Roman" w:hAnsi="Helvetica" w:cs="Helvetica"/>
          <w:b/>
          <w:bCs/>
          <w:color w:val="92D04F"/>
          <w:kern w:val="36"/>
          <w:sz w:val="58"/>
          <w:szCs w:val="58"/>
        </w:rPr>
        <w:t>Major uses of Animal Farm Tools</w:t>
      </w:r>
      <w:r>
        <w:rPr>
          <w:rFonts w:eastAsia="Times New Roman" w:hAnsi="Helvetica" w:cs="Helvetica"/>
          <w:b/>
          <w:bCs/>
          <w:color w:val="92D04F"/>
          <w:kern w:val="36"/>
          <w:sz w:val="58"/>
          <w:szCs w:val="58"/>
        </w:rPr>
        <w:cr/>
      </w:r>
      <w:r>
        <w:rPr>
          <w:rFonts w:eastAsia="Times New Roman" w:hAnsi="Helvetica" w:cs="Helvetica"/>
          <w:b/>
          <w:bCs/>
          <w:kern w:val="36"/>
          <w:sz w:val="58"/>
          <w:szCs w:val="58"/>
        </w:rPr>
        <w:t>i. Drinking trough: Holds water or drugs for animals.</w:t>
      </w:r>
      <w:r>
        <w:rPr>
          <w:rFonts w:eastAsia="Times New Roman" w:hAnsi="Helvetica" w:cs="Helvetica"/>
          <w:b/>
          <w:bCs/>
          <w:kern w:val="36"/>
          <w:sz w:val="58"/>
          <w:szCs w:val="58"/>
        </w:rPr>
        <w:cr/>
      </w:r>
    </w:p>
    <w:p w:rsidR="001450CB" w:rsidRDefault="001945BC">
      <w:pPr>
        <w:spacing w:after="0" w:line="240" w:lineRule="auto"/>
        <w:rPr>
          <w:rFonts w:eastAsia="Times New Roman" w:hAnsi="Helvetica" w:cs="Helvetica"/>
          <w:b/>
          <w:bCs/>
          <w:kern w:val="36"/>
          <w:sz w:val="58"/>
          <w:szCs w:val="58"/>
        </w:rPr>
      </w:pPr>
      <w:r>
        <w:rPr>
          <w:rFonts w:eastAsia="Times New Roman" w:hAnsi="Helvetica" w:cs="Helvetica"/>
          <w:b/>
          <w:bCs/>
          <w:kern w:val="36"/>
          <w:sz w:val="58"/>
          <w:szCs w:val="58"/>
        </w:rPr>
        <w:t>ii. Feeding trough: Holds feeds (foods) or drugsfor animals</w:t>
      </w:r>
      <w:r>
        <w:rPr>
          <w:rFonts w:eastAsia="Times New Roman" w:hAnsi="Helvetica" w:cs="Helvetica"/>
          <w:b/>
          <w:bCs/>
          <w:kern w:val="36"/>
          <w:sz w:val="58"/>
          <w:szCs w:val="58"/>
        </w:rPr>
        <w:cr/>
      </w:r>
    </w:p>
    <w:p w:rsidR="001450CB" w:rsidRDefault="001945BC">
      <w:pPr>
        <w:spacing w:after="0" w:line="240" w:lineRule="auto"/>
        <w:rPr>
          <w:rFonts w:eastAsia="Times New Roman" w:hAnsi="Helvetica" w:cs="Helvetica"/>
          <w:b/>
          <w:bCs/>
          <w:kern w:val="36"/>
          <w:sz w:val="58"/>
          <w:szCs w:val="58"/>
        </w:rPr>
      </w:pPr>
      <w:r>
        <w:rPr>
          <w:rFonts w:eastAsia="Times New Roman" w:hAnsi="Helvetica" w:cs="Helvetica"/>
          <w:b/>
          <w:bCs/>
          <w:kern w:val="36"/>
          <w:sz w:val="58"/>
          <w:szCs w:val="58"/>
        </w:rPr>
        <w:t xml:space="preserve">iii. Fishing </w:t>
      </w:r>
      <w:r>
        <w:rPr>
          <w:rFonts w:eastAsia="Times New Roman" w:hAnsi="Helvetica" w:cs="Helvetica"/>
          <w:b/>
          <w:bCs/>
          <w:kern w:val="36"/>
          <w:sz w:val="58"/>
          <w:szCs w:val="58"/>
        </w:rPr>
        <w:t>net: It is used for catching and collecting fish from the river</w:t>
      </w:r>
      <w:r>
        <w:rPr>
          <w:rFonts w:eastAsia="Times New Roman" w:hAnsi="Helvetica" w:cs="Helvetica"/>
          <w:b/>
          <w:bCs/>
          <w:kern w:val="36"/>
          <w:sz w:val="58"/>
          <w:szCs w:val="58"/>
        </w:rPr>
        <w:cr/>
        <w:t>iv. Battery cage: for keeping poultry (birds) - Observe the wind</w:t>
      </w:r>
    </w:p>
    <w:p w:rsidR="001450CB" w:rsidRDefault="001450CB">
      <w:pPr>
        <w:spacing w:after="0" w:line="240" w:lineRule="auto"/>
        <w:rPr>
          <w:rFonts w:eastAsia="Times New Roman" w:hAnsi="Helvetica" w:cs="Helvetica"/>
          <w:b/>
          <w:bCs/>
          <w:kern w:val="36"/>
          <w:sz w:val="58"/>
          <w:szCs w:val="58"/>
        </w:rPr>
      </w:pPr>
    </w:p>
    <w:p w:rsidR="001450CB" w:rsidRDefault="001945BC">
      <w:pPr>
        <w:autoSpaceDE w:val="0"/>
        <w:autoSpaceDN w:val="0"/>
        <w:adjustRightInd w:val="0"/>
      </w:pPr>
      <w:r>
        <w:rPr>
          <w:rFonts w:ascii="AvantGardeITCbyBT-Demi" w:hAnsi="AvantGardeITCbyBT-Demi" w:cs="AvantGardeITCbyBT-Demi"/>
          <w:b/>
          <w:bCs/>
          <w:color w:val="FF6600"/>
          <w:sz w:val="24"/>
          <w:szCs w:val="24"/>
        </w:rPr>
        <w:t>Strategies&amp;Activities:</w:t>
      </w:r>
    </w:p>
    <w:p w:rsidR="001450CB" w:rsidRDefault="001945BC">
      <w:pPr>
        <w:autoSpaceDE w:val="0"/>
        <w:autoSpaceDN w:val="0"/>
        <w:adjustRightInd w:val="0"/>
      </w:pPr>
      <w:r>
        <w:rPr>
          <w:rFonts w:ascii="AvantGardeITCbyBT-Demi" w:hAnsi="AvantGardeITCbyBT-Demi" w:cs="AvantGardeITCbyBT-Demi"/>
          <w:b/>
          <w:bCs/>
          <w:color w:val="FF6600"/>
          <w:sz w:val="24"/>
          <w:szCs w:val="24"/>
        </w:rPr>
        <w:t>Step:Teacherrevisestheprevioustopic.</w:t>
      </w:r>
    </w:p>
    <w:p w:rsidR="001450CB" w:rsidRDefault="001945BC">
      <w:pPr>
        <w:autoSpaceDE w:val="0"/>
        <w:autoSpaceDN w:val="0"/>
        <w:adjustRightInd w:val="0"/>
      </w:pPr>
      <w:r>
        <w:rPr>
          <w:rFonts w:ascii="AvantGardeITCbyBT-Demi" w:hAnsi="AvantGardeITCbyBT-Demi" w:cs="AvantGardeITCbyBT-Demi"/>
          <w:b/>
          <w:bCs/>
          <w:color w:val="FF6600"/>
          <w:sz w:val="24"/>
          <w:szCs w:val="24"/>
        </w:rPr>
        <w:lastRenderedPageBreak/>
        <w:t>Step2:Teacherintroducesthenewtopic.</w:t>
      </w:r>
    </w:p>
    <w:p w:rsidR="001450CB" w:rsidRDefault="001945BC">
      <w:pPr>
        <w:autoSpaceDE w:val="0"/>
        <w:autoSpaceDN w:val="0"/>
        <w:adjustRightInd w:val="0"/>
      </w:pPr>
      <w:r>
        <w:rPr>
          <w:rFonts w:ascii="AvantGardeITCbyBT-Demi" w:hAnsi="AvantGardeITCbyBT-Demi" w:cs="AvantGardeITCbyBT-Demi"/>
          <w:b/>
          <w:bCs/>
          <w:color w:val="FF6600"/>
          <w:sz w:val="24"/>
          <w:szCs w:val="24"/>
        </w:rPr>
        <w:t>Step3:Teacherexplainsthenewtop</w:t>
      </w:r>
      <w:r>
        <w:rPr>
          <w:rFonts w:ascii="AvantGardeITCbyBT-Demi" w:hAnsi="AvantGardeITCbyBT-Demi" w:cs="AvantGardeITCbyBT-Demi"/>
          <w:b/>
          <w:bCs/>
          <w:color w:val="FF6600"/>
          <w:sz w:val="24"/>
          <w:szCs w:val="24"/>
        </w:rPr>
        <w:t>ic.</w:t>
      </w:r>
    </w:p>
    <w:p w:rsidR="001450CB" w:rsidRDefault="001945BC">
      <w:pPr>
        <w:autoSpaceDE w:val="0"/>
        <w:autoSpaceDN w:val="0"/>
        <w:adjustRightInd w:val="0"/>
      </w:pPr>
      <w:r>
        <w:rPr>
          <w:rFonts w:ascii="AvantGardeITCbyBT-Demi" w:hAnsi="AvantGardeITCbyBT-Demi" w:cs="AvantGardeITCbyBT-Demi"/>
          <w:b/>
          <w:bCs/>
          <w:color w:val="FF6600"/>
          <w:sz w:val="24"/>
          <w:szCs w:val="24"/>
        </w:rPr>
        <w:t>Step4:Teacherwelcomespupilsquestions.</w:t>
      </w:r>
    </w:p>
    <w:p w:rsidR="001450CB" w:rsidRDefault="001945BC">
      <w:pPr>
        <w:autoSpaceDE w:val="0"/>
        <w:autoSpaceDN w:val="0"/>
        <w:adjustRightInd w:val="0"/>
      </w:pPr>
      <w:r>
        <w:rPr>
          <w:rFonts w:ascii="AvantGardeITCbyBT-Demi" w:hAnsi="AvantGardeITCbyBT-Demi" w:cs="AvantGardeITCbyBT-Demi"/>
          <w:b/>
          <w:bCs/>
          <w:color w:val="FF6600"/>
          <w:sz w:val="24"/>
          <w:szCs w:val="24"/>
        </w:rPr>
        <w:t>Step5:Teacherevaluatesthepupils.</w:t>
      </w:r>
    </w:p>
    <w:p w:rsidR="001450CB" w:rsidRDefault="001945BC">
      <w:pPr>
        <w:autoSpaceDE w:val="0"/>
        <w:autoSpaceDN w:val="0"/>
        <w:adjustRightInd w:val="0"/>
      </w:pPr>
      <w:r>
        <w:rPr>
          <w:rFonts w:ascii="AvantGardeITCbyBT-Demi" w:hAnsi="AvantGardeITCbyBT-Demi" w:cs="AvantGardeITCbyBT-Demi"/>
          <w:b/>
          <w:bCs/>
          <w:color w:val="FF6600"/>
          <w:sz w:val="24"/>
          <w:szCs w:val="24"/>
        </w:rPr>
        <w:t>Assessment&amp;Evaluation:</w:t>
      </w:r>
    </w:p>
    <w:p w:rsidR="001450CB" w:rsidRDefault="001945BC">
      <w:pPr>
        <w:autoSpaceDE w:val="0"/>
        <w:autoSpaceDN w:val="0"/>
        <w:adjustRightInd w:val="0"/>
      </w:pPr>
      <w:r>
        <w:rPr>
          <w:rFonts w:ascii="Arial" w:eastAsia="Times New Roman" w:hAnsi="Arial" w:cs="Arial"/>
          <w:b/>
          <w:bCs/>
        </w:rPr>
        <w:t>1.Define</w:t>
      </w:r>
      <w:r>
        <w:rPr>
          <w:rFonts w:ascii="Arial" w:eastAsia="Times New Roman" w:hAnsi="Arial" w:cs="Arial"/>
          <w:b/>
          <w:bCs/>
        </w:rPr>
        <w:t>simpleanimalsfarmtools</w:t>
      </w:r>
    </w:p>
    <w:p w:rsidR="001450CB" w:rsidRDefault="001945BC">
      <w:pPr>
        <w:autoSpaceDE w:val="0"/>
        <w:autoSpaceDN w:val="0"/>
        <w:adjustRightInd w:val="0"/>
      </w:pPr>
      <w:r>
        <w:rPr>
          <w:rFonts w:ascii="Arial" w:eastAsia="Times New Roman" w:hAnsi="Arial" w:cs="Arial"/>
          <w:b/>
          <w:bCs/>
        </w:rPr>
        <w:t>2.listsome</w:t>
      </w:r>
      <w:r>
        <w:rPr>
          <w:rFonts w:ascii="Arial" w:eastAsia="Times New Roman" w:hAnsi="Arial" w:cs="Arial"/>
          <w:b/>
          <w:bCs/>
        </w:rPr>
        <w:t>examplesofsimpleanimalfarmtools.</w:t>
      </w:r>
    </w:p>
    <w:p w:rsidR="001450CB" w:rsidRDefault="001945BC">
      <w:pPr>
        <w:autoSpaceDE w:val="0"/>
        <w:autoSpaceDN w:val="0"/>
        <w:adjustRightInd w:val="0"/>
      </w:pPr>
      <w:r>
        <w:rPr>
          <w:rFonts w:ascii="Arial" w:eastAsia="Times New Roman" w:hAnsi="Arial" w:cs="Arial"/>
          <w:b/>
          <w:bCs/>
        </w:rPr>
        <w:t>3.Statethedescriptionofsomesimpleanimalfarmtools</w:t>
      </w:r>
    </w:p>
    <w:p w:rsidR="001450CB" w:rsidRDefault="001945BC">
      <w:r>
        <w:rPr>
          <w:b/>
          <w:color w:val="FF0000"/>
        </w:rPr>
        <w:t>(WRAP-UPCONCLUSION)</w:t>
      </w:r>
    </w:p>
    <w:p w:rsidR="001450CB" w:rsidRDefault="001945BC">
      <w:pPr>
        <w:spacing w:after="0" w:line="240" w:lineRule="auto"/>
      </w:pPr>
      <w:r>
        <w:rPr>
          <w:b/>
        </w:rPr>
        <w:t>Teachergoesover</w:t>
      </w:r>
      <w:r>
        <w:rPr>
          <w:b/>
        </w:rPr>
        <w:t>thetopiconceagaintoenhancebetterunderstanding.</w:t>
      </w:r>
    </w:p>
    <w:p w:rsidR="001450CB" w:rsidRDefault="001945BC">
      <w:pPr>
        <w:spacing w:after="0" w:line="240" w:lineRule="auto"/>
      </w:pPr>
      <w:r>
        <w:rPr>
          <w:b/>
          <w:color w:val="FF0000"/>
        </w:rPr>
        <w:t>ASSIGNMENT</w:t>
      </w:r>
    </w:p>
    <w:p w:rsidR="001450CB" w:rsidRDefault="001945BC">
      <w:r>
        <w:rPr>
          <w:b/>
        </w:rPr>
        <w:t>List4exampleofanimalfarmtools</w:t>
      </w:r>
    </w:p>
    <w:p w:rsidR="001450CB" w:rsidRDefault="001945BC">
      <w:r>
        <w:rPr>
          <w:b/>
        </w:rPr>
        <w:t>Describethefollowing</w:t>
      </w:r>
    </w:p>
    <w:p w:rsidR="001450CB" w:rsidRDefault="001945BC">
      <w:pPr>
        <w:pStyle w:val="ListParagraph"/>
      </w:pPr>
      <w:r>
        <w:rPr>
          <w:b/>
        </w:rPr>
        <w:t>Batterycage</w:t>
      </w:r>
    </w:p>
    <w:p w:rsidR="001450CB" w:rsidRDefault="001945BC">
      <w:pPr>
        <w:pStyle w:val="ListParagraph"/>
      </w:pPr>
      <w:r>
        <w:rPr>
          <w:b/>
        </w:rPr>
        <w:t>Fishingnet</w:t>
      </w:r>
    </w:p>
    <w:p w:rsidR="001450CB" w:rsidRDefault="001945BC">
      <w:pPr>
        <w:pStyle w:val="ListParagraph"/>
      </w:pPr>
      <w:r>
        <w:rPr>
          <w:b/>
        </w:rPr>
        <w:t>Drinkingtrough</w:t>
      </w:r>
    </w:p>
    <w:p w:rsidR="001450CB" w:rsidRDefault="001450CB"/>
    <w:p w:rsidR="001450CB" w:rsidRDefault="001450CB">
      <w:pPr>
        <w:spacing w:after="0" w:line="240" w:lineRule="auto"/>
        <w:rPr>
          <w:rFonts w:eastAsia="Times New Roman" w:hAnsi="Helvetica" w:cs="Helvetica"/>
          <w:b/>
          <w:bCs/>
          <w:kern w:val="36"/>
          <w:sz w:val="58"/>
          <w:szCs w:val="58"/>
        </w:rPr>
      </w:pPr>
    </w:p>
    <w:p w:rsidR="001450CB" w:rsidRDefault="001945BC">
      <w:pPr>
        <w:spacing w:after="0" w:line="240" w:lineRule="auto"/>
      </w:pPr>
      <w:r>
        <w:rPr>
          <w:rFonts w:eastAsia="Times New Roman" w:hAnsi="Helvetica" w:cs="Helvetica"/>
          <w:b/>
          <w:bCs/>
          <w:kern w:val="36"/>
          <w:sz w:val="58"/>
          <w:szCs w:val="58"/>
        </w:rPr>
        <w:t>WEEK 4&amp;5</w:t>
      </w:r>
    </w:p>
    <w:p w:rsidR="001450CB" w:rsidRDefault="001450CB">
      <w:pPr>
        <w:pStyle w:val="Default"/>
      </w:pPr>
    </w:p>
    <w:p w:rsidR="001450CB" w:rsidRDefault="001945BC">
      <w:pPr>
        <w:pStyle w:val="Default"/>
      </w:pPr>
      <w:r>
        <w:rPr>
          <w:b/>
          <w:color w:val="FF0000"/>
          <w:sz w:val="28"/>
          <w:szCs w:val="28"/>
        </w:rPr>
        <w:t>Topic</w:t>
      </w:r>
      <w:r>
        <w:rPr>
          <w:b/>
          <w:sz w:val="28"/>
          <w:szCs w:val="28"/>
        </w:rPr>
        <w:t>:</w:t>
      </w:r>
      <w:r>
        <w:rPr>
          <w:b/>
          <w:sz w:val="28"/>
          <w:szCs w:val="28"/>
        </w:rPr>
        <w:t>Farmtools</w:t>
      </w:r>
    </w:p>
    <w:p w:rsidR="001450CB" w:rsidRDefault="001450CB">
      <w:pPr>
        <w:pStyle w:val="Default"/>
      </w:pPr>
    </w:p>
    <w:p w:rsidR="001450CB" w:rsidRDefault="001945BC">
      <w:pPr>
        <w:pStyle w:val="Default"/>
      </w:pPr>
      <w:r>
        <w:rPr>
          <w:b/>
          <w:color w:val="FF0000"/>
          <w:sz w:val="28"/>
          <w:szCs w:val="28"/>
        </w:rPr>
        <w:t>Subtitle</w:t>
      </w:r>
      <w:r>
        <w:rPr>
          <w:b/>
          <w:sz w:val="28"/>
          <w:szCs w:val="28"/>
        </w:rPr>
        <w:t>:</w:t>
      </w:r>
      <w:r>
        <w:rPr>
          <w:b/>
          <w:sz w:val="28"/>
          <w:szCs w:val="28"/>
        </w:rPr>
        <w:t>Simplefarmtools</w:t>
      </w:r>
    </w:p>
    <w:p w:rsidR="001450CB" w:rsidRDefault="001450CB">
      <w:pPr>
        <w:pStyle w:val="Default"/>
      </w:pPr>
    </w:p>
    <w:p w:rsidR="001450CB" w:rsidRDefault="001945BC">
      <w:pPr>
        <w:pStyle w:val="Default"/>
      </w:pPr>
      <w:r>
        <w:rPr>
          <w:rFonts w:ascii="AvantGardeITCbyBT-Medium" w:hAnsi="AvantGardeITCbyBT-Medium" w:cs="AvantGardeITCbyBT-Medium"/>
          <w:b/>
          <w:bCs/>
          <w:color w:val="FF0000"/>
        </w:rPr>
        <w:t>LearningObjectives</w:t>
      </w:r>
      <w:r>
        <w:rPr>
          <w:rFonts w:ascii="AvantGardeITCbyBT-Medium" w:hAnsi="AvantGardeITCbyBT-Medium" w:cs="AvantGardeITCbyBT-Medium"/>
          <w:b/>
          <w:bCs/>
        </w:rPr>
        <w:t>:Attheendofthislesson,pupilsshouldbe</w:t>
      </w:r>
      <w:r>
        <w:rPr>
          <w:rFonts w:ascii="AvantGardeITCbyBT-Medium" w:hAnsi="AvantGardeITCbyBT-Medium" w:cs="AvantGardeITCbyBT-Medium"/>
          <w:b/>
          <w:bCs/>
        </w:rPr>
        <w:t>ableto:</w:t>
      </w:r>
    </w:p>
    <w:p w:rsidR="001450CB" w:rsidRDefault="001945BC">
      <w:pPr>
        <w:autoSpaceDE w:val="0"/>
        <w:autoSpaceDN w:val="0"/>
        <w:adjustRightInd w:val="0"/>
      </w:pPr>
      <w:r>
        <w:rPr>
          <w:rFonts w:ascii="Arial" w:eastAsia="Times New Roman" w:hAnsi="Arial" w:cs="Arial"/>
          <w:b/>
          <w:bCs/>
        </w:rPr>
        <w:t>1.Define</w:t>
      </w:r>
      <w:r>
        <w:rPr>
          <w:rFonts w:ascii="Arial" w:eastAsia="Times New Roman" w:hAnsi="Arial" w:cs="Arial"/>
          <w:b/>
          <w:bCs/>
        </w:rPr>
        <w:t>simplefarmtools</w:t>
      </w:r>
    </w:p>
    <w:p w:rsidR="001450CB" w:rsidRDefault="001945BC">
      <w:pPr>
        <w:autoSpaceDE w:val="0"/>
        <w:autoSpaceDN w:val="0"/>
        <w:adjustRightInd w:val="0"/>
        <w:rPr>
          <w:rFonts w:ascii="Arial" w:eastAsia="Times New Roman" w:hAnsi="Arial" w:cs="Arial"/>
          <w:b/>
          <w:bCs/>
        </w:rPr>
      </w:pPr>
      <w:r>
        <w:rPr>
          <w:rFonts w:ascii="Arial" w:eastAsia="Times New Roman" w:hAnsi="Arial" w:cs="Arial"/>
          <w:b/>
          <w:bCs/>
        </w:rPr>
        <w:t>2.listsome</w:t>
      </w:r>
      <w:r>
        <w:rPr>
          <w:rFonts w:ascii="Arial" w:eastAsia="Times New Roman" w:hAnsi="Arial" w:cs="Arial"/>
          <w:b/>
          <w:bCs/>
        </w:rPr>
        <w:t>examplesofsimplefarmtools.</w:t>
      </w:r>
    </w:p>
    <w:p w:rsidR="001450CB" w:rsidRDefault="001945BC">
      <w:pPr>
        <w:autoSpaceDE w:val="0"/>
        <w:autoSpaceDN w:val="0"/>
        <w:adjustRightInd w:val="0"/>
        <w:rPr>
          <w:rFonts w:ascii="Arial" w:eastAsia="Times New Roman" w:hAnsi="Arial" w:cs="Arial"/>
          <w:b/>
          <w:bCs/>
        </w:rPr>
      </w:pPr>
      <w:r>
        <w:rPr>
          <w:rFonts w:ascii="Arial" w:eastAsia="Times New Roman" w:hAnsi="Arial" w:cs="Arial"/>
          <w:b/>
          <w:bCs/>
        </w:rPr>
        <w:t>3. State the description of some farm tools</w:t>
      </w:r>
    </w:p>
    <w:p w:rsidR="001450CB" w:rsidRDefault="001945BC">
      <w:r>
        <w:rPr>
          <w:b/>
          <w:color w:val="FF0000"/>
        </w:rPr>
        <w:t>INSTRUCTIONALMATERIALS:</w:t>
      </w:r>
    </w:p>
    <w:p w:rsidR="001450CB" w:rsidRDefault="001945BC">
      <w:pPr>
        <w:pStyle w:val="Default"/>
      </w:pPr>
      <w:r>
        <w:rPr>
          <w:b/>
        </w:rPr>
        <w:lastRenderedPageBreak/>
        <w:t>Theteacherwillteachthelessonwiththeaidof:chartsandpicturesshowingthedifferenttypesofhouse.</w:t>
      </w:r>
    </w:p>
    <w:p w:rsidR="001450CB" w:rsidRDefault="001945BC">
      <w:r>
        <w:rPr>
          <w:b/>
          <w:color w:val="FF0000"/>
          <w:sz w:val="28"/>
          <w:szCs w:val="28"/>
        </w:rPr>
        <w:t>ResourcesandMaterials:</w:t>
      </w:r>
    </w:p>
    <w:p w:rsidR="001450CB" w:rsidRDefault="001945BC">
      <w:r>
        <w:rPr>
          <w:b/>
        </w:rPr>
        <w:t>Schemeofwork</w:t>
      </w:r>
    </w:p>
    <w:p w:rsidR="001450CB" w:rsidRDefault="001945BC">
      <w:pPr>
        <w:tabs>
          <w:tab w:val="left" w:pos="2480"/>
        </w:tabs>
      </w:pPr>
      <w:r>
        <w:rPr>
          <w:b/>
        </w:rPr>
        <w:t>Allrelevantmaterials</w:t>
      </w:r>
      <w:r>
        <w:tab/>
      </w:r>
    </w:p>
    <w:p w:rsidR="001450CB" w:rsidRDefault="001945BC">
      <w:r>
        <w:rPr>
          <w:b/>
        </w:rPr>
        <w:t>9-YearsBasicEducationCurriculum</w:t>
      </w:r>
    </w:p>
    <w:p w:rsidR="001450CB" w:rsidRDefault="001945BC">
      <w:pPr>
        <w:tabs>
          <w:tab w:val="left" w:pos="2640"/>
        </w:tabs>
      </w:pPr>
      <w:r>
        <w:rPr>
          <w:b/>
        </w:rPr>
        <w:t>Onlineinformation</w:t>
      </w:r>
      <w:r>
        <w:tab/>
      </w:r>
    </w:p>
    <w:p w:rsidR="001450CB" w:rsidRDefault="001945BC">
      <w:pPr>
        <w:spacing w:after="0" w:line="240" w:lineRule="auto"/>
      </w:pPr>
      <w:r>
        <w:rPr>
          <w:rFonts w:ascii="Arial" w:eastAsia="Times New Roman" w:hAnsi="Arial" w:cs="Arial"/>
          <w:b/>
          <w:bCs/>
          <w:color w:val="FF0000"/>
        </w:rPr>
        <w:t>.</w:t>
      </w:r>
      <w:r>
        <w:rPr>
          <w:b/>
          <w:color w:val="FF0000"/>
          <w:sz w:val="28"/>
          <w:szCs w:val="28"/>
        </w:rPr>
        <w:t>BuildingBackground/connectiontopriorknowledge</w:t>
      </w:r>
      <w:r>
        <w:rPr>
          <w:b/>
          <w:sz w:val="28"/>
          <w:szCs w:val="28"/>
        </w:rPr>
        <w:t>:pupilsarefamiliarwiththetopicintheirpreviousclasses.</w:t>
      </w:r>
    </w:p>
    <w:p w:rsidR="001450CB" w:rsidRDefault="001945BC">
      <w:pPr>
        <w:pStyle w:val="Heading3"/>
        <w:shd w:val="clear" w:color="auto" w:fill="FFFFFF"/>
        <w:spacing w:before="0"/>
        <w:rPr>
          <w:rStyle w:val="Strong"/>
          <w:rFonts w:ascii="Segoe UI" w:hAnsi="Segoe UI" w:cs="Segoe UI"/>
          <w:b/>
          <w:bCs/>
          <w:color w:val="2C2F34"/>
          <w:sz w:val="35"/>
          <w:szCs w:val="35"/>
          <w:bdr w:val="none" w:sz="0" w:space="0" w:color="auto" w:frame="1"/>
        </w:rPr>
      </w:pPr>
      <w:r>
        <w:rPr>
          <w:rFonts w:ascii="AvantGardeITCbyBT-Medium" w:hAnsi="AvantGardeITCbyBT-Medium" w:cs="AvantGardeITCbyBT-Medium"/>
          <w:color w:val="FF0000"/>
          <w:sz w:val="24"/>
          <w:szCs w:val="24"/>
        </w:rPr>
        <w:t>Content</w:t>
      </w:r>
      <w:r>
        <w:tab/>
      </w:r>
    </w:p>
    <w:p w:rsidR="001450CB" w:rsidRDefault="001945BC">
      <w:pPr>
        <w:autoSpaceDE w:val="0"/>
        <w:autoSpaceDN w:val="0"/>
        <w:adjustRightInd w:val="0"/>
      </w:pPr>
      <w:r>
        <w:rPr>
          <w:rFonts w:ascii="Trebuchet MS" w:hAnsi="Trebuchet MS"/>
          <w:b/>
          <w:bCs/>
          <w:color w:val="666666"/>
          <w:sz w:val="20"/>
          <w:szCs w:val="20"/>
          <w:shd w:val="clear" w:color="auto" w:fill="FFFFFF"/>
        </w:rPr>
        <w:t>FARM TOOLS</w:t>
      </w:r>
      <w:r>
        <w:rPr>
          <w:rFonts w:ascii="Trebuchet MS" w:hAnsi="Trebuchet MS"/>
          <w:b/>
          <w:bCs/>
          <w:color w:val="666666"/>
          <w:sz w:val="20"/>
          <w:szCs w:val="20"/>
        </w:rPr>
        <w:br/>
      </w:r>
      <w:r>
        <w:rPr>
          <w:rFonts w:ascii="Trebuchet MS" w:hAnsi="Trebuchet MS"/>
          <w:b/>
          <w:bCs/>
          <w:color w:val="666666"/>
          <w:sz w:val="20"/>
          <w:szCs w:val="20"/>
          <w:shd w:val="clear" w:color="auto" w:fill="FFFFFF"/>
        </w:rPr>
        <w:t xml:space="preserve">Farm tools are instruments we use in the farm to </w:t>
      </w:r>
      <w:r>
        <w:rPr>
          <w:rFonts w:ascii="Trebuchet MS" w:hAnsi="Trebuchet MS"/>
          <w:b/>
          <w:bCs/>
          <w:color w:val="666666"/>
          <w:sz w:val="20"/>
          <w:szCs w:val="20"/>
          <w:shd w:val="clear" w:color="auto" w:fill="FFFFFF"/>
        </w:rPr>
        <w:t>aid us in farm work, thereby making it easy. Such equipments include cutlass, wheel barrow hoe, shovel and axE</w:t>
      </w:r>
      <w:r>
        <w:rPr>
          <w:rFonts w:ascii="Trebuchet MS" w:hAnsi="Trebuchet MS"/>
          <w:b/>
          <w:bCs/>
          <w:color w:val="666666"/>
          <w:sz w:val="20"/>
          <w:szCs w:val="20"/>
        </w:rPr>
        <w:br/>
      </w:r>
      <w:r>
        <w:rPr>
          <w:rFonts w:hAnsi="Trebuchet MS"/>
          <w:b/>
          <w:bCs/>
          <w:color w:val="BF0000"/>
          <w:sz w:val="20"/>
          <w:szCs w:val="20"/>
        </w:rPr>
        <w:t>DESCRIPTION OF SIMPLS FARM TOOLS</w:t>
      </w:r>
      <w:r>
        <w:rPr>
          <w:rFonts w:ascii="Trebuchet MS" w:hAnsi="Trebuchet MS"/>
          <w:b/>
          <w:bCs/>
          <w:color w:val="666666"/>
          <w:sz w:val="20"/>
          <w:szCs w:val="20"/>
        </w:rPr>
        <w:br/>
      </w:r>
      <w:r>
        <w:rPr>
          <w:rFonts w:ascii="Trebuchet MS" w:hAnsi="Trebuchet MS"/>
          <w:b/>
          <w:bCs/>
          <w:color w:val="666666"/>
          <w:sz w:val="20"/>
          <w:szCs w:val="20"/>
          <w:shd w:val="clear" w:color="auto" w:fill="FFFFFF"/>
        </w:rPr>
        <w:t>PICK AXE</w:t>
      </w:r>
      <w:r>
        <w:rPr>
          <w:rFonts w:ascii="Trebuchet MS" w:hAnsi="Trebuchet MS"/>
          <w:b/>
          <w:bCs/>
          <w:color w:val="666666"/>
          <w:sz w:val="20"/>
          <w:szCs w:val="20"/>
        </w:rPr>
        <w:br/>
      </w:r>
      <w:r>
        <w:rPr>
          <w:rFonts w:ascii="Trebuchet MS" w:hAnsi="Trebuchet MS"/>
          <w:b/>
          <w:bCs/>
          <w:color w:val="666666"/>
          <w:sz w:val="20"/>
          <w:szCs w:val="20"/>
          <w:shd w:val="clear" w:color="auto" w:fill="FFFFFF"/>
        </w:rPr>
        <w:t>The pick axe is made up of a long wooden handle with a double headed thick metal blade that is attached</w:t>
      </w:r>
      <w:r>
        <w:rPr>
          <w:rFonts w:ascii="Trebuchet MS" w:hAnsi="Trebuchet MS"/>
          <w:b/>
          <w:bCs/>
          <w:color w:val="666666"/>
          <w:sz w:val="20"/>
          <w:szCs w:val="20"/>
          <w:shd w:val="clear" w:color="auto" w:fill="FFFFFF"/>
        </w:rPr>
        <w:t xml:space="preserve"> to the handle through a loop.</w:t>
      </w:r>
      <w:r>
        <w:rPr>
          <w:rFonts w:ascii="Trebuchet MS" w:hAnsi="Trebuchet MS"/>
          <w:b/>
          <w:bCs/>
          <w:color w:val="666666"/>
          <w:sz w:val="20"/>
          <w:szCs w:val="20"/>
        </w:rPr>
        <w:br/>
      </w:r>
      <w:r>
        <w:rPr>
          <w:rFonts w:ascii="Trebuchet MS" w:hAnsi="Trebuchet MS"/>
          <w:b/>
          <w:bCs/>
          <w:color w:val="666666"/>
          <w:sz w:val="20"/>
          <w:szCs w:val="20"/>
        </w:rPr>
        <w:br/>
      </w:r>
      <w:r>
        <w:rPr>
          <w:rFonts w:ascii="Trebuchet MS" w:hAnsi="Trebuchet MS"/>
          <w:b/>
          <w:bCs/>
          <w:color w:val="666666"/>
          <w:sz w:val="20"/>
          <w:szCs w:val="20"/>
          <w:shd w:val="clear" w:color="auto" w:fill="FFFFFF"/>
        </w:rPr>
        <w:t>The head of the pick axe is made up of two edges, one part of the end of the blade is pointed, while the other end is flat and</w:t>
      </w:r>
      <w:r>
        <w:rPr>
          <w:rFonts w:hAnsi="Trebuchet MS"/>
          <w:b/>
          <w:bCs/>
          <w:color w:val="666666"/>
          <w:sz w:val="20"/>
          <w:szCs w:val="20"/>
          <w:shd w:val="clear" w:color="auto" w:fill="FFFFFF"/>
        </w:rPr>
        <w:t>sharp</w:t>
      </w:r>
      <w:r>
        <w:rPr>
          <w:rFonts w:ascii="Trebuchet MS" w:hAnsi="Trebuchet MS"/>
          <w:b/>
          <w:bCs/>
          <w:color w:val="666666"/>
          <w:sz w:val="20"/>
          <w:szCs w:val="20"/>
          <w:shd w:val="clear" w:color="auto" w:fill="FFFFFF"/>
        </w:rPr>
        <w:t xml:space="preserve"> edged. They are mainly used for breaking up of hard soil, and digging up of roots and tree s</w:t>
      </w:r>
      <w:r>
        <w:rPr>
          <w:rFonts w:ascii="Trebuchet MS" w:hAnsi="Trebuchet MS"/>
          <w:b/>
          <w:bCs/>
          <w:color w:val="666666"/>
          <w:sz w:val="20"/>
          <w:szCs w:val="20"/>
          <w:shd w:val="clear" w:color="auto" w:fill="FFFFFF"/>
        </w:rPr>
        <w:t>tumps.</w:t>
      </w:r>
      <w:r>
        <w:rPr>
          <w:rFonts w:ascii="Trebuchet MS" w:hAnsi="Trebuchet MS"/>
          <w:b/>
          <w:bCs/>
          <w:color w:val="666666"/>
          <w:sz w:val="20"/>
          <w:szCs w:val="20"/>
        </w:rPr>
        <w:br/>
      </w:r>
      <w:r>
        <w:rPr>
          <w:rFonts w:ascii="Trebuchet MS" w:hAnsi="Trebuchet MS"/>
          <w:b/>
          <w:bCs/>
          <w:color w:val="666666"/>
          <w:sz w:val="20"/>
          <w:szCs w:val="20"/>
        </w:rPr>
        <w:br/>
      </w:r>
      <w:r>
        <w:rPr>
          <w:rFonts w:ascii="Trebuchet MS" w:hAnsi="Trebuchet MS"/>
          <w:b/>
          <w:bCs/>
          <w:color w:val="666666"/>
          <w:sz w:val="20"/>
          <w:szCs w:val="20"/>
          <w:shd w:val="clear" w:color="auto" w:fill="FFFFFF"/>
        </w:rPr>
        <w:t>HAND FORK</w:t>
      </w:r>
      <w:r>
        <w:rPr>
          <w:rFonts w:ascii="Trebuchet MS" w:hAnsi="Trebuchet MS"/>
          <w:b/>
          <w:bCs/>
          <w:color w:val="666666"/>
          <w:sz w:val="20"/>
          <w:szCs w:val="20"/>
        </w:rPr>
        <w:br/>
      </w:r>
      <w:r>
        <w:rPr>
          <w:rFonts w:ascii="Trebuchet MS" w:hAnsi="Trebuchet MS"/>
          <w:b/>
          <w:bCs/>
          <w:color w:val="666666"/>
          <w:sz w:val="20"/>
          <w:szCs w:val="20"/>
          <w:shd w:val="clear" w:color="auto" w:fill="FFFFFF"/>
        </w:rPr>
        <w:t>When it is viewed, the hand fork, looks like the kitchen fork we eat with, just that it is a little bit bigger, it has a short wooden or metal handle with four prongs. It is used in mixing manure into the soil, for breaking the surface of</w:t>
      </w:r>
      <w:r>
        <w:rPr>
          <w:rFonts w:ascii="Trebuchet MS" w:hAnsi="Trebuchet MS"/>
          <w:b/>
          <w:bCs/>
          <w:color w:val="666666"/>
          <w:sz w:val="20"/>
          <w:szCs w:val="20"/>
          <w:shd w:val="clear" w:color="auto" w:fill="FFFFFF"/>
        </w:rPr>
        <w:t xml:space="preserve"> the soil, so that air and water, can pass easily and it is also used for the removal of weeds on the seed bed.</w:t>
      </w:r>
      <w:r>
        <w:rPr>
          <w:rFonts w:ascii="Trebuchet MS" w:hAnsi="Trebuchet MS"/>
          <w:b/>
          <w:bCs/>
          <w:color w:val="666666"/>
          <w:sz w:val="20"/>
          <w:szCs w:val="20"/>
        </w:rPr>
        <w:br/>
      </w:r>
      <w:r>
        <w:rPr>
          <w:rFonts w:ascii="Trebuchet MS" w:hAnsi="Trebuchet MS"/>
          <w:b/>
          <w:bCs/>
          <w:color w:val="666666"/>
          <w:sz w:val="20"/>
          <w:szCs w:val="20"/>
        </w:rPr>
        <w:br/>
      </w:r>
      <w:r>
        <w:rPr>
          <w:rFonts w:ascii="Trebuchet MS" w:hAnsi="Trebuchet MS"/>
          <w:b/>
          <w:bCs/>
          <w:color w:val="666666"/>
          <w:sz w:val="20"/>
          <w:szCs w:val="20"/>
          <w:shd w:val="clear" w:color="auto" w:fill="FFFFFF"/>
        </w:rPr>
        <w:t>HAND TROWEL</w:t>
      </w:r>
      <w:r>
        <w:rPr>
          <w:rFonts w:ascii="Trebuchet MS" w:hAnsi="Trebuchet MS"/>
          <w:b/>
          <w:bCs/>
          <w:color w:val="666666"/>
          <w:sz w:val="20"/>
          <w:szCs w:val="20"/>
        </w:rPr>
        <w:br/>
      </w:r>
      <w:r>
        <w:rPr>
          <w:rFonts w:ascii="Trebuchet MS" w:hAnsi="Trebuchet MS"/>
          <w:b/>
          <w:bCs/>
          <w:color w:val="666666"/>
          <w:sz w:val="20"/>
          <w:szCs w:val="20"/>
          <w:shd w:val="clear" w:color="auto" w:fill="FFFFFF"/>
        </w:rPr>
        <w:t>It is boat shaped or it is either curved sloop metal blade that is attached to a short wooden or metal handle. When using it, you h</w:t>
      </w:r>
      <w:r>
        <w:rPr>
          <w:rFonts w:ascii="Trebuchet MS" w:hAnsi="Trebuchet MS"/>
          <w:b/>
          <w:bCs/>
          <w:color w:val="666666"/>
          <w:sz w:val="20"/>
          <w:szCs w:val="20"/>
          <w:shd w:val="clear" w:color="auto" w:fill="FFFFFF"/>
        </w:rPr>
        <w:t>old it with one hand. It helps in the transplanting of seedlings, for the application of fertilizer and also for the application of manure to the soil, it helps in loosening vegetable beds, it can also be used for light weeding, sampling or mixing up of so</w:t>
      </w:r>
      <w:r>
        <w:rPr>
          <w:rFonts w:ascii="Trebuchet MS" w:hAnsi="Trebuchet MS"/>
          <w:b/>
          <w:bCs/>
          <w:color w:val="666666"/>
          <w:sz w:val="20"/>
          <w:szCs w:val="20"/>
          <w:shd w:val="clear" w:color="auto" w:fill="FFFFFF"/>
        </w:rPr>
        <w:t>il and digging holes for the planting of seeds.</w:t>
      </w:r>
      <w:r>
        <w:rPr>
          <w:rFonts w:ascii="Trebuchet MS" w:hAnsi="Trebuchet MS"/>
          <w:b/>
          <w:bCs/>
          <w:color w:val="666666"/>
          <w:sz w:val="20"/>
          <w:szCs w:val="20"/>
        </w:rPr>
        <w:br/>
      </w:r>
      <w:r>
        <w:rPr>
          <w:rFonts w:ascii="Trebuchet MS" w:hAnsi="Trebuchet MS"/>
          <w:b/>
          <w:bCs/>
          <w:color w:val="666666"/>
          <w:sz w:val="20"/>
          <w:szCs w:val="20"/>
        </w:rPr>
        <w:br/>
      </w:r>
      <w:r>
        <w:rPr>
          <w:rFonts w:ascii="Trebuchet MS" w:hAnsi="Trebuchet MS"/>
          <w:b/>
          <w:bCs/>
          <w:color w:val="666666"/>
          <w:sz w:val="20"/>
          <w:szCs w:val="20"/>
          <w:shd w:val="clear" w:color="auto" w:fill="FFFFFF"/>
        </w:rPr>
        <w:t>THE SICKLE</w:t>
      </w:r>
      <w:r>
        <w:rPr>
          <w:rFonts w:ascii="Trebuchet MS" w:hAnsi="Trebuchet MS"/>
          <w:b/>
          <w:bCs/>
          <w:color w:val="666666"/>
          <w:sz w:val="20"/>
          <w:szCs w:val="20"/>
        </w:rPr>
        <w:br/>
      </w:r>
      <w:r>
        <w:rPr>
          <w:rFonts w:ascii="Trebuchet MS" w:hAnsi="Trebuchet MS"/>
          <w:b/>
          <w:bCs/>
          <w:color w:val="666666"/>
          <w:sz w:val="20"/>
          <w:szCs w:val="20"/>
          <w:shd w:val="clear" w:color="auto" w:fill="FFFFFF"/>
        </w:rPr>
        <w:t>The sickle has a curved metal blade that is fitted into a short wooden handle. The inner part of the curved metal blade is very sharp while the other part, has a blunt edge.</w:t>
      </w:r>
      <w:r>
        <w:rPr>
          <w:rFonts w:ascii="Trebuchet MS" w:hAnsi="Trebuchet MS"/>
          <w:b/>
          <w:bCs/>
          <w:color w:val="666666"/>
          <w:sz w:val="20"/>
          <w:szCs w:val="20"/>
        </w:rPr>
        <w:br/>
      </w:r>
      <w:r>
        <w:rPr>
          <w:rFonts w:ascii="Trebuchet MS" w:hAnsi="Trebuchet MS"/>
          <w:b/>
          <w:bCs/>
          <w:color w:val="666666"/>
          <w:sz w:val="20"/>
          <w:szCs w:val="20"/>
        </w:rPr>
        <w:br/>
      </w:r>
      <w:r>
        <w:rPr>
          <w:rFonts w:ascii="Trebuchet MS" w:hAnsi="Trebuchet MS"/>
          <w:b/>
          <w:bCs/>
          <w:color w:val="666666"/>
          <w:sz w:val="20"/>
          <w:szCs w:val="20"/>
          <w:shd w:val="clear" w:color="auto" w:fill="FFFFFF"/>
        </w:rPr>
        <w:t>To recognise a sickle</w:t>
      </w:r>
      <w:r>
        <w:rPr>
          <w:rFonts w:ascii="Trebuchet MS" w:hAnsi="Trebuchet MS"/>
          <w:b/>
          <w:bCs/>
          <w:color w:val="666666"/>
          <w:sz w:val="20"/>
          <w:szCs w:val="20"/>
          <w:shd w:val="clear" w:color="auto" w:fill="FFFFFF"/>
        </w:rPr>
        <w:t xml:space="preserve"> when been viewed, it has a structure like that of a question mark (?). It used in the plucking of fruits. This can only be possible, when it is tied to a long handle, it can also be used to harvest cereals like rice, wheat barley because they possess thin</w:t>
      </w:r>
      <w:r>
        <w:rPr>
          <w:rFonts w:ascii="Trebuchet MS" w:hAnsi="Trebuchet MS"/>
          <w:b/>
          <w:bCs/>
          <w:color w:val="666666"/>
          <w:sz w:val="20"/>
          <w:szCs w:val="20"/>
          <w:shd w:val="clear" w:color="auto" w:fill="FFFFFF"/>
        </w:rPr>
        <w:t xml:space="preserve"> stems. It can also be used </w:t>
      </w:r>
      <w:r>
        <w:rPr>
          <w:rFonts w:ascii="Trebuchet MS" w:hAnsi="Trebuchet MS"/>
          <w:b/>
          <w:bCs/>
          <w:color w:val="666666"/>
          <w:sz w:val="20"/>
          <w:szCs w:val="20"/>
          <w:shd w:val="clear" w:color="auto" w:fill="FFFFFF"/>
        </w:rPr>
        <w:lastRenderedPageBreak/>
        <w:t>in the harvest of grasses.</w:t>
      </w:r>
      <w:r>
        <w:rPr>
          <w:rFonts w:ascii="Trebuchet MS" w:hAnsi="Trebuchet MS"/>
          <w:b/>
          <w:bCs/>
          <w:color w:val="666666"/>
          <w:sz w:val="20"/>
          <w:szCs w:val="20"/>
        </w:rPr>
        <w:br/>
      </w:r>
      <w:r>
        <w:rPr>
          <w:rFonts w:ascii="Trebuchet MS" w:hAnsi="Trebuchet MS"/>
          <w:b/>
          <w:bCs/>
          <w:color w:val="666666"/>
          <w:sz w:val="20"/>
          <w:szCs w:val="20"/>
        </w:rPr>
        <w:br/>
      </w:r>
      <w:r>
        <w:rPr>
          <w:rFonts w:ascii="Trebuchet MS" w:hAnsi="Trebuchet MS"/>
          <w:b/>
          <w:bCs/>
          <w:color w:val="666666"/>
          <w:sz w:val="20"/>
          <w:szCs w:val="20"/>
          <w:shd w:val="clear" w:color="auto" w:fill="FFFFFF"/>
        </w:rPr>
        <w:t>THE HAMMER</w:t>
      </w:r>
      <w:r>
        <w:rPr>
          <w:rFonts w:ascii="Trebuchet MS" w:hAnsi="Trebuchet MS"/>
          <w:b/>
          <w:bCs/>
          <w:color w:val="666666"/>
          <w:sz w:val="20"/>
          <w:szCs w:val="20"/>
        </w:rPr>
        <w:br/>
      </w:r>
      <w:r>
        <w:rPr>
          <w:rFonts w:ascii="Trebuchet MS" w:hAnsi="Trebuchet MS"/>
          <w:b/>
          <w:bCs/>
          <w:color w:val="666666"/>
          <w:sz w:val="20"/>
          <w:szCs w:val="20"/>
          <w:shd w:val="clear" w:color="auto" w:fill="FFFFFF"/>
        </w:rPr>
        <w:t>It is made up of a thick heavy metal head that is fitted into a straight wooden or metal handle. At the end of the thick heavy metal there is a prong which is used for the removal of nails.</w:t>
      </w:r>
      <w:r>
        <w:rPr>
          <w:rFonts w:ascii="Trebuchet MS" w:hAnsi="Trebuchet MS"/>
          <w:b/>
          <w:bCs/>
          <w:color w:val="666666"/>
          <w:sz w:val="20"/>
          <w:szCs w:val="20"/>
          <w:shd w:val="clear" w:color="auto" w:fill="FFFFFF"/>
        </w:rPr>
        <w:t xml:space="preserve"> The hammer can be used for driving nails into wooden structures whether in the farm or at home, it can also be used to straighten damaged or bent components of either farm implements or our home furnitures. It can also be used in the removal of nails from</w:t>
      </w:r>
      <w:r>
        <w:rPr>
          <w:rFonts w:ascii="Trebuchet MS" w:hAnsi="Trebuchet MS"/>
          <w:b/>
          <w:bCs/>
          <w:color w:val="666666"/>
          <w:sz w:val="20"/>
          <w:szCs w:val="20"/>
          <w:shd w:val="clear" w:color="auto" w:fill="FFFFFF"/>
        </w:rPr>
        <w:t xml:space="preserve"> wood.</w:t>
      </w:r>
      <w:r>
        <w:rPr>
          <w:rFonts w:ascii="Trebuchet MS" w:hAnsi="Trebuchet MS"/>
          <w:b/>
          <w:bCs/>
          <w:color w:val="666666"/>
          <w:sz w:val="20"/>
          <w:szCs w:val="20"/>
        </w:rPr>
        <w:br/>
      </w:r>
      <w:r>
        <w:rPr>
          <w:rFonts w:ascii="Trebuchet MS" w:hAnsi="Trebuchet MS"/>
          <w:b/>
          <w:bCs/>
          <w:color w:val="666666"/>
          <w:sz w:val="20"/>
          <w:szCs w:val="20"/>
        </w:rPr>
        <w:br/>
      </w:r>
      <w:r>
        <w:rPr>
          <w:rFonts w:ascii="Trebuchet MS" w:hAnsi="Trebuchet MS"/>
          <w:b/>
          <w:bCs/>
          <w:color w:val="666666"/>
          <w:sz w:val="20"/>
          <w:szCs w:val="20"/>
          <w:shd w:val="clear" w:color="auto" w:fill="FFFFFF"/>
        </w:rPr>
        <w:t>THE MALLET</w:t>
      </w:r>
      <w:r>
        <w:rPr>
          <w:rFonts w:ascii="Trebuchet MS" w:hAnsi="Trebuchet MS"/>
          <w:b/>
          <w:bCs/>
          <w:color w:val="666666"/>
          <w:sz w:val="20"/>
          <w:szCs w:val="20"/>
        </w:rPr>
        <w:br/>
      </w:r>
      <w:r>
        <w:rPr>
          <w:rFonts w:ascii="Trebuchet MS" w:hAnsi="Trebuchet MS"/>
          <w:b/>
          <w:bCs/>
          <w:color w:val="666666"/>
          <w:sz w:val="20"/>
          <w:szCs w:val="20"/>
          <w:shd w:val="clear" w:color="auto" w:fill="FFFFFF"/>
        </w:rPr>
        <w:t>It is made up of a large head with a wooden handle that is similar to that of a hammer. The entire body is made up of wood. It is solely used for the hitting of woods like pegs, so that they would not be damaged in the process, when they</w:t>
      </w:r>
      <w:r>
        <w:rPr>
          <w:rFonts w:ascii="Trebuchet MS" w:hAnsi="Trebuchet MS"/>
          <w:b/>
          <w:bCs/>
          <w:color w:val="666666"/>
          <w:sz w:val="20"/>
          <w:szCs w:val="20"/>
          <w:shd w:val="clear" w:color="auto" w:fill="FFFFFF"/>
        </w:rPr>
        <w:t xml:space="preserve"> are been hit into the ground.</w:t>
      </w:r>
      <w:r>
        <w:rPr>
          <w:rStyle w:val="apple-converted-space"/>
          <w:rFonts w:ascii="Trebuchet MS" w:hAnsi="Trebuchet MS"/>
          <w:b/>
          <w:bCs/>
          <w:color w:val="666666"/>
          <w:sz w:val="20"/>
          <w:szCs w:val="20"/>
          <w:shd w:val="clear" w:color="auto" w:fill="FFFFFF"/>
        </w:rPr>
        <w:t> </w:t>
      </w:r>
      <w:r>
        <w:rPr>
          <w:rFonts w:ascii="Trebuchet MS" w:hAnsi="Trebuchet MS"/>
          <w:b/>
          <w:bCs/>
          <w:color w:val="666666"/>
          <w:sz w:val="20"/>
          <w:szCs w:val="20"/>
        </w:rPr>
        <w:br/>
      </w:r>
      <w:r>
        <w:rPr>
          <w:rFonts w:ascii="Trebuchet MS" w:hAnsi="Trebuchet MS"/>
          <w:b/>
          <w:bCs/>
          <w:color w:val="666666"/>
          <w:sz w:val="20"/>
          <w:szCs w:val="20"/>
        </w:rPr>
        <w:br/>
      </w:r>
      <w:r>
        <w:rPr>
          <w:rFonts w:ascii="Trebuchet MS" w:hAnsi="Trebuchet MS"/>
          <w:b/>
          <w:bCs/>
          <w:color w:val="666666"/>
          <w:sz w:val="20"/>
          <w:szCs w:val="20"/>
          <w:shd w:val="clear" w:color="auto" w:fill="FFFFFF"/>
        </w:rPr>
        <w:t>SECATEURS</w:t>
      </w:r>
      <w:r>
        <w:rPr>
          <w:rFonts w:ascii="Trebuchet MS" w:hAnsi="Trebuchet MS"/>
          <w:b/>
          <w:bCs/>
          <w:color w:val="666666"/>
          <w:sz w:val="20"/>
          <w:szCs w:val="20"/>
        </w:rPr>
        <w:br/>
      </w:r>
      <w:r>
        <w:rPr>
          <w:rFonts w:ascii="Trebuchet MS" w:hAnsi="Trebuchet MS"/>
          <w:b/>
          <w:bCs/>
          <w:color w:val="666666"/>
          <w:sz w:val="20"/>
          <w:szCs w:val="20"/>
          <w:shd w:val="clear" w:color="auto" w:fill="FFFFFF"/>
        </w:rPr>
        <w:t xml:space="preserve">The secateurs are made up of two metal blades of which one has a concave curve while the other has a convex curve that are joined together at a point. It has two short metal handles with a spring in between them </w:t>
      </w:r>
      <w:r>
        <w:rPr>
          <w:rFonts w:ascii="Trebuchet MS" w:hAnsi="Trebuchet MS"/>
          <w:b/>
          <w:bCs/>
          <w:color w:val="666666"/>
          <w:sz w:val="20"/>
          <w:szCs w:val="20"/>
          <w:shd w:val="clear" w:color="auto" w:fill="FFFFFF"/>
        </w:rPr>
        <w:t>when handling it; you handle with one hand, while the plant branch to be cut is held with the other free hand.</w:t>
      </w:r>
      <w:r>
        <w:rPr>
          <w:rFonts w:ascii="Trebuchet MS" w:hAnsi="Trebuchet MS"/>
          <w:b/>
          <w:bCs/>
          <w:color w:val="666666"/>
          <w:sz w:val="20"/>
          <w:szCs w:val="20"/>
        </w:rPr>
        <w:br/>
      </w:r>
      <w:r>
        <w:rPr>
          <w:rFonts w:ascii="Trebuchet MS" w:hAnsi="Trebuchet MS"/>
          <w:b/>
          <w:bCs/>
          <w:color w:val="666666"/>
          <w:sz w:val="20"/>
          <w:szCs w:val="20"/>
        </w:rPr>
        <w:br/>
      </w:r>
      <w:r>
        <w:rPr>
          <w:rFonts w:ascii="Trebuchet MS" w:hAnsi="Trebuchet MS"/>
          <w:b/>
          <w:bCs/>
          <w:color w:val="666666"/>
          <w:sz w:val="20"/>
          <w:szCs w:val="20"/>
          <w:shd w:val="clear" w:color="auto" w:fill="FFFFFF"/>
        </w:rPr>
        <w:t>To recognise the secateurs it looks like a pair of scissors. It is used for trimming flowers and the pruning of the branches of shrubs and trees</w:t>
      </w:r>
      <w:r>
        <w:rPr>
          <w:rFonts w:ascii="Trebuchet MS" w:hAnsi="Trebuchet MS"/>
          <w:b/>
          <w:bCs/>
          <w:color w:val="666666"/>
          <w:sz w:val="20"/>
          <w:szCs w:val="20"/>
          <w:shd w:val="clear" w:color="auto" w:fill="FFFFFF"/>
        </w:rPr>
        <w:t>.</w:t>
      </w:r>
      <w:r>
        <w:rPr>
          <w:rFonts w:ascii="Trebuchet MS" w:hAnsi="Trebuchet MS"/>
          <w:b/>
          <w:bCs/>
          <w:color w:val="666666"/>
          <w:sz w:val="20"/>
          <w:szCs w:val="20"/>
        </w:rPr>
        <w:br/>
      </w:r>
      <w:r>
        <w:rPr>
          <w:rFonts w:ascii="Trebuchet MS" w:hAnsi="Trebuchet MS"/>
          <w:b/>
          <w:bCs/>
          <w:color w:val="666666"/>
          <w:sz w:val="20"/>
          <w:szCs w:val="20"/>
        </w:rPr>
        <w:br/>
      </w:r>
      <w:r>
        <w:rPr>
          <w:rFonts w:ascii="Trebuchet MS" w:hAnsi="Trebuchet MS"/>
          <w:b/>
          <w:bCs/>
          <w:color w:val="666666"/>
          <w:sz w:val="20"/>
          <w:szCs w:val="20"/>
          <w:shd w:val="clear" w:color="auto" w:fill="FFFFFF"/>
        </w:rPr>
        <w:t>THE SHEARS</w:t>
      </w:r>
      <w:r>
        <w:rPr>
          <w:rFonts w:ascii="Trebuchet MS" w:hAnsi="Trebuchet MS"/>
          <w:b/>
          <w:bCs/>
          <w:color w:val="666666"/>
          <w:sz w:val="20"/>
          <w:szCs w:val="20"/>
        </w:rPr>
        <w:br/>
      </w:r>
      <w:r>
        <w:rPr>
          <w:rFonts w:ascii="Trebuchet MS" w:hAnsi="Trebuchet MS"/>
          <w:b/>
          <w:bCs/>
          <w:color w:val="666666"/>
          <w:sz w:val="20"/>
          <w:szCs w:val="20"/>
          <w:shd w:val="clear" w:color="auto" w:fill="FFFFFF"/>
        </w:rPr>
        <w:t>It is seen as a pair of an enlarged pair of scissors with two long blades, connected at a appoint by a bolt and a nut of which the blades are sharpened at one edge not the two sides in other not to injure some one.</w:t>
      </w:r>
      <w:r>
        <w:rPr>
          <w:rFonts w:ascii="Trebuchet MS" w:hAnsi="Trebuchet MS"/>
          <w:b/>
          <w:bCs/>
          <w:color w:val="666666"/>
          <w:sz w:val="20"/>
          <w:szCs w:val="20"/>
        </w:rPr>
        <w:br/>
      </w:r>
      <w:r>
        <w:rPr>
          <w:rFonts w:ascii="Trebuchet MS" w:hAnsi="Trebuchet MS"/>
          <w:b/>
          <w:bCs/>
          <w:color w:val="666666"/>
          <w:sz w:val="20"/>
          <w:szCs w:val="20"/>
        </w:rPr>
        <w:br/>
      </w:r>
      <w:r>
        <w:rPr>
          <w:rFonts w:ascii="Trebuchet MS" w:hAnsi="Trebuchet MS"/>
          <w:b/>
          <w:bCs/>
          <w:color w:val="666666"/>
          <w:sz w:val="20"/>
          <w:szCs w:val="20"/>
          <w:shd w:val="clear" w:color="auto" w:fill="FFFFFF"/>
        </w:rPr>
        <w:t>The handle of the shears m</w:t>
      </w:r>
      <w:r>
        <w:rPr>
          <w:rFonts w:ascii="Trebuchet MS" w:hAnsi="Trebuchet MS"/>
          <w:b/>
          <w:bCs/>
          <w:color w:val="666666"/>
          <w:sz w:val="20"/>
          <w:szCs w:val="20"/>
          <w:shd w:val="clear" w:color="auto" w:fill="FFFFFF"/>
        </w:rPr>
        <w:t>ay be made of wood, metal, plastic or rubber. It is usually handled with both hands. Shears are used to prune down trees or branches of shrubs, trimming of hedges and trimming of Ornamental plants used in house decoration.</w:t>
      </w:r>
      <w:r>
        <w:rPr>
          <w:rFonts w:ascii="Trebuchet MS" w:hAnsi="Trebuchet MS"/>
          <w:b/>
          <w:bCs/>
          <w:color w:val="666666"/>
          <w:sz w:val="20"/>
          <w:szCs w:val="20"/>
        </w:rPr>
        <w:br/>
      </w:r>
      <w:r>
        <w:rPr>
          <w:rFonts w:ascii="Trebuchet MS" w:hAnsi="Trebuchet MS"/>
          <w:b/>
          <w:bCs/>
          <w:color w:val="666666"/>
          <w:sz w:val="20"/>
          <w:szCs w:val="20"/>
        </w:rPr>
        <w:br/>
      </w:r>
      <w:r>
        <w:rPr>
          <w:rFonts w:ascii="Trebuchet MS" w:hAnsi="Trebuchet MS"/>
          <w:b/>
          <w:bCs/>
          <w:color w:val="666666"/>
          <w:sz w:val="20"/>
          <w:szCs w:val="20"/>
          <w:shd w:val="clear" w:color="auto" w:fill="FFFFFF"/>
        </w:rPr>
        <w:t>WATERING CAN</w:t>
      </w:r>
      <w:r>
        <w:rPr>
          <w:rFonts w:ascii="Trebuchet MS" w:hAnsi="Trebuchet MS"/>
          <w:b/>
          <w:bCs/>
          <w:color w:val="666666"/>
          <w:sz w:val="20"/>
          <w:szCs w:val="20"/>
        </w:rPr>
        <w:br/>
      </w:r>
      <w:r>
        <w:rPr>
          <w:rFonts w:ascii="Trebuchet MS" w:hAnsi="Trebuchet MS"/>
          <w:b/>
          <w:bCs/>
          <w:color w:val="666666"/>
          <w:sz w:val="20"/>
          <w:szCs w:val="20"/>
          <w:shd w:val="clear" w:color="auto" w:fill="FFFFFF"/>
        </w:rPr>
        <w:t>It is made up of ga</w:t>
      </w:r>
      <w:r>
        <w:rPr>
          <w:rFonts w:ascii="Trebuchet MS" w:hAnsi="Trebuchet MS"/>
          <w:b/>
          <w:bCs/>
          <w:color w:val="666666"/>
          <w:sz w:val="20"/>
          <w:szCs w:val="20"/>
          <w:shd w:val="clear" w:color="auto" w:fill="FFFFFF"/>
        </w:rPr>
        <w:t xml:space="preserve">lvanized iron which prevents it from rusting. Some are also made of very synthetic rubber. The water watering can is made up of a tank, a handle and a spout. This spout is long with a perforated metal sheet over its mouth which is referred to as the ROSE, </w:t>
      </w:r>
      <w:r>
        <w:rPr>
          <w:rFonts w:ascii="Trebuchet MS" w:hAnsi="Trebuchet MS"/>
          <w:b/>
          <w:bCs/>
          <w:color w:val="666666"/>
          <w:sz w:val="20"/>
          <w:szCs w:val="20"/>
          <w:shd w:val="clear" w:color="auto" w:fill="FFFFFF"/>
        </w:rPr>
        <w:t>but in case of the rubber made watering can the mouth is covered by a rubber.</w:t>
      </w:r>
      <w:r>
        <w:rPr>
          <w:rFonts w:ascii="Trebuchet MS" w:hAnsi="Trebuchet MS"/>
          <w:b/>
          <w:bCs/>
          <w:color w:val="666666"/>
          <w:sz w:val="20"/>
          <w:szCs w:val="20"/>
        </w:rPr>
        <w:br/>
      </w:r>
      <w:r>
        <w:rPr>
          <w:rFonts w:ascii="Trebuchet MS" w:hAnsi="Trebuchet MS"/>
          <w:b/>
          <w:bCs/>
          <w:color w:val="666666"/>
          <w:sz w:val="20"/>
          <w:szCs w:val="20"/>
        </w:rPr>
        <w:br/>
      </w:r>
      <w:r>
        <w:rPr>
          <w:rFonts w:ascii="Trebuchet MS" w:hAnsi="Trebuchet MS"/>
          <w:b/>
          <w:bCs/>
          <w:color w:val="666666"/>
          <w:sz w:val="20"/>
          <w:szCs w:val="20"/>
          <w:shd w:val="clear" w:color="auto" w:fill="FFFFFF"/>
        </w:rPr>
        <w:t>It is used to apply water to crops like seedlings in a nursery and vegetables. Some times it is used in applying liquid fertilizers to crops as well as the watering of cement bl</w:t>
      </w:r>
      <w:r>
        <w:rPr>
          <w:rFonts w:ascii="Trebuchet MS" w:hAnsi="Trebuchet MS"/>
          <w:b/>
          <w:bCs/>
          <w:color w:val="666666"/>
          <w:sz w:val="20"/>
          <w:szCs w:val="20"/>
          <w:shd w:val="clear" w:color="auto" w:fill="FFFFFF"/>
        </w:rPr>
        <w:t>ocks used for the constructions of structures and buildings.</w:t>
      </w:r>
      <w:r>
        <w:rPr>
          <w:rFonts w:ascii="Trebuchet MS" w:hAnsi="Trebuchet MS"/>
          <w:b/>
          <w:bCs/>
          <w:color w:val="666666"/>
          <w:sz w:val="20"/>
          <w:szCs w:val="20"/>
        </w:rPr>
        <w:br/>
      </w:r>
      <w:r>
        <w:rPr>
          <w:rFonts w:ascii="Trebuchet MS" w:hAnsi="Trebuchet MS"/>
          <w:b/>
          <w:bCs/>
          <w:color w:val="666666"/>
          <w:sz w:val="20"/>
          <w:szCs w:val="20"/>
        </w:rPr>
        <w:br/>
      </w:r>
      <w:r>
        <w:rPr>
          <w:rFonts w:ascii="Trebuchet MS" w:hAnsi="Trebuchet MS"/>
          <w:b/>
          <w:bCs/>
          <w:color w:val="666666"/>
          <w:sz w:val="20"/>
          <w:szCs w:val="20"/>
          <w:shd w:val="clear" w:color="auto" w:fill="FFFFFF"/>
        </w:rPr>
        <w:t>CUTLASS</w:t>
      </w:r>
      <w:r>
        <w:rPr>
          <w:rFonts w:ascii="Trebuchet MS" w:hAnsi="Trebuchet MS"/>
          <w:b/>
          <w:bCs/>
          <w:color w:val="666666"/>
          <w:sz w:val="20"/>
          <w:szCs w:val="20"/>
        </w:rPr>
        <w:br/>
      </w:r>
      <w:r>
        <w:rPr>
          <w:rFonts w:ascii="Trebuchet MS" w:hAnsi="Trebuchet MS"/>
          <w:b/>
          <w:bCs/>
          <w:color w:val="666666"/>
          <w:sz w:val="20"/>
          <w:szCs w:val="20"/>
          <w:shd w:val="clear" w:color="auto" w:fill="FFFFFF"/>
        </w:rPr>
        <w:t>The cutlass is one of the commonest used farm tools in Nigeria. They come in various shapes and sizes. It is a flat long metal blade with a short wooden or plastic handle with one edge s</w:t>
      </w:r>
      <w:r>
        <w:rPr>
          <w:rFonts w:ascii="Trebuchet MS" w:hAnsi="Trebuchet MS"/>
          <w:b/>
          <w:bCs/>
          <w:color w:val="666666"/>
          <w:sz w:val="20"/>
          <w:szCs w:val="20"/>
          <w:shd w:val="clear" w:color="auto" w:fill="FFFFFF"/>
        </w:rPr>
        <w:t>harp while the other is blunt.</w:t>
      </w:r>
      <w:r>
        <w:rPr>
          <w:rFonts w:ascii="Trebuchet MS" w:hAnsi="Trebuchet MS"/>
          <w:b/>
          <w:bCs/>
          <w:color w:val="666666"/>
          <w:sz w:val="20"/>
          <w:szCs w:val="20"/>
        </w:rPr>
        <w:br/>
      </w:r>
      <w:r>
        <w:rPr>
          <w:rFonts w:ascii="Trebuchet MS" w:hAnsi="Trebuchet MS"/>
          <w:b/>
          <w:bCs/>
          <w:color w:val="666666"/>
          <w:sz w:val="20"/>
          <w:szCs w:val="20"/>
        </w:rPr>
        <w:br/>
      </w:r>
      <w:r>
        <w:rPr>
          <w:rFonts w:ascii="Trebuchet MS" w:hAnsi="Trebuchet MS"/>
          <w:b/>
          <w:bCs/>
          <w:color w:val="666666"/>
          <w:sz w:val="20"/>
          <w:szCs w:val="20"/>
          <w:shd w:val="clear" w:color="auto" w:fill="FFFFFF"/>
        </w:rPr>
        <w:t xml:space="preserve">They perform many functions. It is used for the clearing of bushes around your homes, for the </w:t>
      </w:r>
      <w:r>
        <w:rPr>
          <w:rFonts w:ascii="Trebuchet MS" w:hAnsi="Trebuchet MS"/>
          <w:b/>
          <w:bCs/>
          <w:color w:val="666666"/>
          <w:sz w:val="20"/>
          <w:szCs w:val="20"/>
          <w:shd w:val="clear" w:color="auto" w:fill="FFFFFF"/>
        </w:rPr>
        <w:lastRenderedPageBreak/>
        <w:t xml:space="preserve">felling of big trees. It is used in harvesting crops like sugar cane, maize, cassava, yam and palm nut fruits. It is also used in </w:t>
      </w:r>
      <w:r>
        <w:rPr>
          <w:rFonts w:ascii="Trebuchet MS" w:hAnsi="Trebuchet MS"/>
          <w:b/>
          <w:bCs/>
          <w:color w:val="666666"/>
          <w:sz w:val="20"/>
          <w:szCs w:val="20"/>
          <w:shd w:val="clear" w:color="auto" w:fill="FFFFFF"/>
        </w:rPr>
        <w:t>the planting of melon during the planting season, cutlass can also be used for the transplanting of seedlings, weeding of crops, both in the digging of shallow holes and used in the trimming and pruning of flowers.</w:t>
      </w:r>
      <w:r>
        <w:rPr>
          <w:rFonts w:ascii="Trebuchet MS" w:hAnsi="Trebuchet MS"/>
          <w:b/>
          <w:bCs/>
          <w:color w:val="666666"/>
          <w:sz w:val="20"/>
          <w:szCs w:val="20"/>
        </w:rPr>
        <w:br/>
      </w:r>
      <w:r>
        <w:rPr>
          <w:rFonts w:ascii="Trebuchet MS" w:hAnsi="Trebuchet MS"/>
          <w:b/>
          <w:bCs/>
          <w:color w:val="666666"/>
          <w:sz w:val="20"/>
          <w:szCs w:val="20"/>
        </w:rPr>
        <w:br/>
      </w:r>
      <w:r>
        <w:rPr>
          <w:rFonts w:ascii="Trebuchet MS" w:hAnsi="Trebuchet MS"/>
          <w:b/>
          <w:bCs/>
          <w:color w:val="666666"/>
          <w:sz w:val="20"/>
          <w:szCs w:val="20"/>
          <w:shd w:val="clear" w:color="auto" w:fill="FFFFFF"/>
        </w:rPr>
        <w:t>THE HOE</w:t>
      </w:r>
      <w:r>
        <w:rPr>
          <w:rFonts w:ascii="Trebuchet MS" w:hAnsi="Trebuchet MS"/>
          <w:b/>
          <w:bCs/>
          <w:color w:val="666666"/>
          <w:sz w:val="20"/>
          <w:szCs w:val="20"/>
        </w:rPr>
        <w:br/>
      </w:r>
      <w:r>
        <w:rPr>
          <w:rFonts w:ascii="Trebuchet MS" w:hAnsi="Trebuchet MS"/>
          <w:b/>
          <w:bCs/>
          <w:color w:val="666666"/>
          <w:sz w:val="20"/>
          <w:szCs w:val="20"/>
          <w:shd w:val="clear" w:color="auto" w:fill="FFFFFF"/>
        </w:rPr>
        <w:t>Hoe comes in different types, wh</w:t>
      </w:r>
      <w:r>
        <w:rPr>
          <w:rFonts w:ascii="Trebuchet MS" w:hAnsi="Trebuchet MS"/>
          <w:b/>
          <w:bCs/>
          <w:color w:val="666666"/>
          <w:sz w:val="20"/>
          <w:szCs w:val="20"/>
          <w:shd w:val="clear" w:color="auto" w:fill="FFFFFF"/>
        </w:rPr>
        <w:t>ich are used in Nigeria today. There is the West African hoe and the Indian hoe. They both have metal blades with a wooden or metal blades.</w:t>
      </w:r>
      <w:r>
        <w:rPr>
          <w:rFonts w:ascii="Trebuchet MS" w:hAnsi="Trebuchet MS"/>
          <w:b/>
          <w:bCs/>
          <w:color w:val="666666"/>
          <w:sz w:val="20"/>
          <w:szCs w:val="20"/>
        </w:rPr>
        <w:br/>
      </w:r>
      <w:r>
        <w:rPr>
          <w:rFonts w:ascii="Trebuchet MS" w:hAnsi="Trebuchet MS"/>
          <w:b/>
          <w:bCs/>
          <w:color w:val="666666"/>
          <w:sz w:val="20"/>
          <w:szCs w:val="20"/>
        </w:rPr>
        <w:br/>
      </w:r>
      <w:r>
        <w:rPr>
          <w:rFonts w:ascii="Trebuchet MS" w:hAnsi="Trebuchet MS"/>
          <w:b/>
          <w:bCs/>
          <w:color w:val="666666"/>
          <w:sz w:val="20"/>
          <w:szCs w:val="20"/>
          <w:shd w:val="clear" w:color="auto" w:fill="FFFFFF"/>
        </w:rPr>
        <w:t xml:space="preserve">Hoes are used in tilling the soil, harvesting of crops like cassava, sweet potato and cocoyam, weeding between the </w:t>
      </w:r>
      <w:r>
        <w:rPr>
          <w:rFonts w:ascii="Trebuchet MS" w:hAnsi="Trebuchet MS"/>
          <w:b/>
          <w:bCs/>
          <w:color w:val="666666"/>
          <w:sz w:val="20"/>
          <w:szCs w:val="20"/>
          <w:shd w:val="clear" w:color="auto" w:fill="FFFFFF"/>
        </w:rPr>
        <w:t>rows of crops, digging of drains, making trenches and foundation of farm houses, and the making of ridges and mounds.</w:t>
      </w:r>
      <w:r>
        <w:rPr>
          <w:rStyle w:val="apple-converted-space"/>
          <w:rFonts w:ascii="Trebuchet MS" w:hAnsi="Trebuchet MS"/>
          <w:b/>
          <w:bCs/>
          <w:color w:val="666666"/>
          <w:sz w:val="20"/>
          <w:szCs w:val="20"/>
          <w:shd w:val="clear" w:color="auto" w:fill="FFFFFF"/>
        </w:rPr>
        <w:t> </w:t>
      </w:r>
      <w:r>
        <w:rPr>
          <w:rFonts w:ascii="Trebuchet MS" w:hAnsi="Trebuchet MS"/>
          <w:b/>
          <w:bCs/>
          <w:color w:val="666666"/>
          <w:sz w:val="20"/>
          <w:szCs w:val="20"/>
        </w:rPr>
        <w:br/>
      </w:r>
      <w:r>
        <w:rPr>
          <w:rFonts w:ascii="Trebuchet MS" w:hAnsi="Trebuchet MS"/>
          <w:b/>
          <w:bCs/>
          <w:color w:val="666666"/>
          <w:sz w:val="20"/>
          <w:szCs w:val="20"/>
        </w:rPr>
        <w:br/>
      </w:r>
      <w:r>
        <w:rPr>
          <w:rFonts w:ascii="Trebuchet MS" w:hAnsi="Trebuchet MS"/>
          <w:b/>
          <w:bCs/>
          <w:color w:val="666666"/>
          <w:sz w:val="20"/>
          <w:szCs w:val="20"/>
          <w:shd w:val="clear" w:color="auto" w:fill="FFFFFF"/>
        </w:rPr>
        <w:t>The hoes all over the world perform the same function but we are going to differentiate them the West African hoe is made of short curve</w:t>
      </w:r>
      <w:r>
        <w:rPr>
          <w:rFonts w:ascii="Trebuchet MS" w:hAnsi="Trebuchet MS"/>
          <w:b/>
          <w:bCs/>
          <w:color w:val="666666"/>
          <w:sz w:val="20"/>
          <w:szCs w:val="20"/>
          <w:shd w:val="clear" w:color="auto" w:fill="FFFFFF"/>
        </w:rPr>
        <w:t xml:space="preserve"> handle while the Indian hoe has a long handle.</w:t>
      </w:r>
      <w:r>
        <w:rPr>
          <w:rFonts w:ascii="Trebuchet MS" w:hAnsi="Trebuchet MS"/>
          <w:b/>
          <w:bCs/>
          <w:color w:val="666666"/>
          <w:sz w:val="20"/>
          <w:szCs w:val="20"/>
        </w:rPr>
        <w:br/>
      </w:r>
      <w:r>
        <w:rPr>
          <w:rFonts w:ascii="Trebuchet MS" w:hAnsi="Trebuchet MS"/>
          <w:b/>
          <w:bCs/>
          <w:color w:val="666666"/>
          <w:sz w:val="20"/>
          <w:szCs w:val="20"/>
        </w:rPr>
        <w:br/>
      </w:r>
      <w:r>
        <w:rPr>
          <w:rFonts w:ascii="Trebuchet MS" w:hAnsi="Trebuchet MS"/>
          <w:b/>
          <w:bCs/>
          <w:color w:val="666666"/>
          <w:sz w:val="20"/>
          <w:szCs w:val="20"/>
          <w:shd w:val="clear" w:color="auto" w:fill="FFFFFF"/>
        </w:rPr>
        <w:t>The West African hoe has a round metal blade while the Indian hoe has a rectangular metal blade. The blade (metal) is attached to the handle with a prong while that of the Indian hoe is attached to the handl</w:t>
      </w:r>
      <w:r>
        <w:rPr>
          <w:rFonts w:ascii="Trebuchet MS" w:hAnsi="Trebuchet MS"/>
          <w:b/>
          <w:bCs/>
          <w:color w:val="666666"/>
          <w:sz w:val="20"/>
          <w:szCs w:val="20"/>
          <w:shd w:val="clear" w:color="auto" w:fill="FFFFFF"/>
        </w:rPr>
        <w:t>e with a hoop.</w:t>
      </w:r>
      <w:r>
        <w:rPr>
          <w:rFonts w:ascii="Trebuchet MS" w:hAnsi="Trebuchet MS"/>
          <w:b/>
          <w:bCs/>
          <w:color w:val="666666"/>
          <w:sz w:val="20"/>
          <w:szCs w:val="20"/>
        </w:rPr>
        <w:br/>
      </w:r>
      <w:r>
        <w:rPr>
          <w:rFonts w:ascii="Trebuchet MS" w:hAnsi="Trebuchet MS"/>
          <w:b/>
          <w:bCs/>
          <w:color w:val="666666"/>
          <w:sz w:val="20"/>
          <w:szCs w:val="20"/>
        </w:rPr>
        <w:br/>
      </w:r>
      <w:r>
        <w:rPr>
          <w:rFonts w:ascii="Trebuchet MS" w:hAnsi="Trebuchet MS"/>
          <w:b/>
          <w:bCs/>
          <w:color w:val="666666"/>
          <w:sz w:val="20"/>
          <w:szCs w:val="20"/>
          <w:shd w:val="clear" w:color="auto" w:fill="FFFFFF"/>
        </w:rPr>
        <w:t>THE SPADE</w:t>
      </w:r>
      <w:r>
        <w:rPr>
          <w:rFonts w:ascii="Trebuchet MS" w:hAnsi="Trebuchet MS"/>
          <w:b/>
          <w:bCs/>
          <w:color w:val="666666"/>
          <w:sz w:val="20"/>
          <w:szCs w:val="20"/>
        </w:rPr>
        <w:br/>
      </w:r>
      <w:r>
        <w:rPr>
          <w:rFonts w:ascii="Trebuchet MS" w:hAnsi="Trebuchet MS"/>
          <w:b/>
          <w:bCs/>
          <w:color w:val="666666"/>
          <w:sz w:val="20"/>
          <w:szCs w:val="20"/>
          <w:shd w:val="clear" w:color="auto" w:fill="FFFFFF"/>
        </w:rPr>
        <w:t>The spade is made up of a long rectangular flat blade which is attached to a fairly long cylindrical handle that widens at the posterior end to form a triangular block with a D-shaped whole for hand when used.</w:t>
      </w:r>
      <w:r>
        <w:rPr>
          <w:rFonts w:ascii="Trebuchet MS" w:hAnsi="Trebuchet MS"/>
          <w:b/>
          <w:bCs/>
          <w:color w:val="666666"/>
          <w:sz w:val="20"/>
          <w:szCs w:val="20"/>
        </w:rPr>
        <w:br/>
      </w:r>
      <w:r>
        <w:rPr>
          <w:rFonts w:ascii="Trebuchet MS" w:hAnsi="Trebuchet MS"/>
          <w:b/>
          <w:bCs/>
          <w:color w:val="666666"/>
          <w:sz w:val="20"/>
          <w:szCs w:val="20"/>
        </w:rPr>
        <w:br/>
      </w:r>
      <w:r>
        <w:rPr>
          <w:rFonts w:ascii="Trebuchet MS" w:hAnsi="Trebuchet MS"/>
          <w:b/>
          <w:bCs/>
          <w:color w:val="666666"/>
          <w:sz w:val="20"/>
          <w:szCs w:val="20"/>
          <w:shd w:val="clear" w:color="auto" w:fill="FFFFFF"/>
        </w:rPr>
        <w:t>Spade is used for d</w:t>
      </w:r>
      <w:r>
        <w:rPr>
          <w:rFonts w:ascii="Trebuchet MS" w:hAnsi="Trebuchet MS"/>
          <w:b/>
          <w:bCs/>
          <w:color w:val="666666"/>
          <w:sz w:val="20"/>
          <w:szCs w:val="20"/>
          <w:shd w:val="clear" w:color="auto" w:fill="FFFFFF"/>
        </w:rPr>
        <w:t>ifferent proposes. It can be used for digging of holes and trenches around us, for leveling the ground, for making seedbeds, ridges, mounds and heaps, transplanting of seedlings like palm oil seedlings, turning the soil and the mixing of manures, light wee</w:t>
      </w:r>
      <w:r>
        <w:rPr>
          <w:rFonts w:ascii="Trebuchet MS" w:hAnsi="Trebuchet MS"/>
          <w:b/>
          <w:bCs/>
          <w:color w:val="666666"/>
          <w:sz w:val="20"/>
          <w:szCs w:val="20"/>
          <w:shd w:val="clear" w:color="auto" w:fill="FFFFFF"/>
        </w:rPr>
        <w:t>ding in the farm and at home, mixing of cement and concrete for farm and home structures and the digging of foundations when constructing farm and home buildings.</w:t>
      </w:r>
      <w:r>
        <w:rPr>
          <w:rFonts w:ascii="Trebuchet MS" w:hAnsi="Trebuchet MS"/>
          <w:b/>
          <w:bCs/>
          <w:color w:val="666666"/>
          <w:sz w:val="20"/>
          <w:szCs w:val="20"/>
        </w:rPr>
        <w:br/>
      </w:r>
      <w:r>
        <w:rPr>
          <w:rFonts w:ascii="AvantGardeITCbyBT-Demi" w:hAnsi="AvantGardeITCbyBT-Demi" w:cs="AvantGardeITCbyBT-Demi"/>
          <w:b/>
          <w:bCs/>
          <w:color w:val="FF6600"/>
          <w:sz w:val="24"/>
          <w:szCs w:val="24"/>
        </w:rPr>
        <w:t>Strategies&amp;Activities:</w:t>
      </w:r>
    </w:p>
    <w:p w:rsidR="001450CB" w:rsidRDefault="001945BC">
      <w:pPr>
        <w:autoSpaceDE w:val="0"/>
        <w:autoSpaceDN w:val="0"/>
        <w:adjustRightInd w:val="0"/>
      </w:pPr>
      <w:r>
        <w:rPr>
          <w:rFonts w:ascii="AvantGardeITCbyBT-Demi" w:hAnsi="AvantGardeITCbyBT-Demi" w:cs="AvantGardeITCbyBT-Demi"/>
          <w:b/>
          <w:bCs/>
          <w:color w:val="FF6600"/>
          <w:sz w:val="24"/>
          <w:szCs w:val="24"/>
        </w:rPr>
        <w:t>Step:Teacherrevisestheprevioustopic.</w:t>
      </w:r>
    </w:p>
    <w:p w:rsidR="001450CB" w:rsidRDefault="001945BC">
      <w:pPr>
        <w:autoSpaceDE w:val="0"/>
        <w:autoSpaceDN w:val="0"/>
        <w:adjustRightInd w:val="0"/>
      </w:pPr>
      <w:r>
        <w:rPr>
          <w:rFonts w:ascii="AvantGardeITCbyBT-Demi" w:hAnsi="AvantGardeITCbyBT-Demi" w:cs="AvantGardeITCbyBT-Demi"/>
          <w:b/>
          <w:bCs/>
          <w:color w:val="FF6600"/>
          <w:sz w:val="24"/>
          <w:szCs w:val="24"/>
        </w:rPr>
        <w:t>Step2:Teacherintroducesthenewtopi</w:t>
      </w:r>
      <w:r>
        <w:rPr>
          <w:rFonts w:ascii="AvantGardeITCbyBT-Demi" w:hAnsi="AvantGardeITCbyBT-Demi" w:cs="AvantGardeITCbyBT-Demi"/>
          <w:b/>
          <w:bCs/>
          <w:color w:val="FF6600"/>
          <w:sz w:val="24"/>
          <w:szCs w:val="24"/>
        </w:rPr>
        <w:t>c.</w:t>
      </w:r>
    </w:p>
    <w:p w:rsidR="001450CB" w:rsidRDefault="001945BC">
      <w:pPr>
        <w:autoSpaceDE w:val="0"/>
        <w:autoSpaceDN w:val="0"/>
        <w:adjustRightInd w:val="0"/>
      </w:pPr>
      <w:r>
        <w:rPr>
          <w:rFonts w:ascii="AvantGardeITCbyBT-Demi" w:hAnsi="AvantGardeITCbyBT-Demi" w:cs="AvantGardeITCbyBT-Demi"/>
          <w:b/>
          <w:bCs/>
          <w:color w:val="FF6600"/>
          <w:sz w:val="24"/>
          <w:szCs w:val="24"/>
        </w:rPr>
        <w:t>Step3:Teacherexplainsthenewtopic.</w:t>
      </w:r>
    </w:p>
    <w:p w:rsidR="001450CB" w:rsidRDefault="001945BC">
      <w:pPr>
        <w:autoSpaceDE w:val="0"/>
        <w:autoSpaceDN w:val="0"/>
        <w:adjustRightInd w:val="0"/>
      </w:pPr>
      <w:r>
        <w:rPr>
          <w:rFonts w:ascii="AvantGardeITCbyBT-Demi" w:hAnsi="AvantGardeITCbyBT-Demi" w:cs="AvantGardeITCbyBT-Demi"/>
          <w:b/>
          <w:bCs/>
          <w:color w:val="FF6600"/>
          <w:sz w:val="24"/>
          <w:szCs w:val="24"/>
        </w:rPr>
        <w:t>Step4:Teacherwelcomespupilsquestions.</w:t>
      </w:r>
    </w:p>
    <w:p w:rsidR="001450CB" w:rsidRDefault="001945BC">
      <w:pPr>
        <w:autoSpaceDE w:val="0"/>
        <w:autoSpaceDN w:val="0"/>
        <w:adjustRightInd w:val="0"/>
      </w:pPr>
      <w:r>
        <w:rPr>
          <w:rFonts w:ascii="AvantGardeITCbyBT-Demi" w:hAnsi="AvantGardeITCbyBT-Demi" w:cs="AvantGardeITCbyBT-Demi"/>
          <w:b/>
          <w:bCs/>
          <w:color w:val="FF6600"/>
          <w:sz w:val="24"/>
          <w:szCs w:val="24"/>
        </w:rPr>
        <w:t>Step5:Teacherevaluatesthepupils.</w:t>
      </w:r>
    </w:p>
    <w:p w:rsidR="001450CB" w:rsidRDefault="001945BC">
      <w:pPr>
        <w:autoSpaceDE w:val="0"/>
        <w:autoSpaceDN w:val="0"/>
        <w:adjustRightInd w:val="0"/>
      </w:pPr>
      <w:r>
        <w:rPr>
          <w:rFonts w:ascii="AvantGardeITCbyBT-Demi" w:hAnsi="AvantGardeITCbyBT-Demi" w:cs="AvantGardeITCbyBT-Demi"/>
          <w:b/>
          <w:bCs/>
          <w:color w:val="FF6600"/>
          <w:sz w:val="24"/>
          <w:szCs w:val="24"/>
        </w:rPr>
        <w:t>Assessment&amp;Evaluation:</w:t>
      </w:r>
    </w:p>
    <w:p w:rsidR="001450CB" w:rsidRDefault="001945BC">
      <w:pPr>
        <w:autoSpaceDE w:val="0"/>
        <w:autoSpaceDN w:val="0"/>
        <w:adjustRightInd w:val="0"/>
      </w:pPr>
      <w:r>
        <w:rPr>
          <w:rFonts w:ascii="Arial" w:eastAsia="Times New Roman" w:hAnsi="Arial" w:cs="Arial"/>
          <w:b/>
          <w:bCs/>
        </w:rPr>
        <w:t>1.Define</w:t>
      </w:r>
      <w:r>
        <w:rPr>
          <w:rFonts w:ascii="Arial" w:eastAsia="Times New Roman" w:hAnsi="Arial" w:cs="Arial"/>
          <w:b/>
          <w:bCs/>
        </w:rPr>
        <w:t>simplefarmtools</w:t>
      </w:r>
    </w:p>
    <w:p w:rsidR="001450CB" w:rsidRDefault="001945BC">
      <w:pPr>
        <w:autoSpaceDE w:val="0"/>
        <w:autoSpaceDN w:val="0"/>
        <w:adjustRightInd w:val="0"/>
      </w:pPr>
      <w:r>
        <w:rPr>
          <w:rFonts w:ascii="Arial" w:eastAsia="Times New Roman" w:hAnsi="Arial" w:cs="Arial"/>
          <w:b/>
          <w:bCs/>
        </w:rPr>
        <w:t>2.listsome</w:t>
      </w:r>
      <w:r>
        <w:rPr>
          <w:rFonts w:ascii="Arial" w:eastAsia="Times New Roman" w:hAnsi="Arial" w:cs="Arial"/>
          <w:b/>
          <w:bCs/>
        </w:rPr>
        <w:t>examplesofsimplefarmtools</w:t>
      </w:r>
    </w:p>
    <w:p w:rsidR="001450CB" w:rsidRDefault="001945BC">
      <w:r>
        <w:rPr>
          <w:b/>
          <w:color w:val="FF0000"/>
        </w:rPr>
        <w:t>(WRAP-UPCONCLUSION)</w:t>
      </w:r>
    </w:p>
    <w:p w:rsidR="001450CB" w:rsidRDefault="001945BC">
      <w:pPr>
        <w:spacing w:after="0" w:line="240" w:lineRule="auto"/>
      </w:pPr>
      <w:r>
        <w:rPr>
          <w:b/>
        </w:rPr>
        <w:lastRenderedPageBreak/>
        <w:t>Teachergoesoverthetopiconceagaintoenhance</w:t>
      </w:r>
      <w:r>
        <w:rPr>
          <w:b/>
        </w:rPr>
        <w:t>betterunderstanding.</w:t>
      </w:r>
    </w:p>
    <w:p w:rsidR="001450CB" w:rsidRDefault="001945BC">
      <w:pPr>
        <w:spacing w:after="0" w:line="240" w:lineRule="auto"/>
      </w:pPr>
      <w:r>
        <w:rPr>
          <w:b/>
          <w:color w:val="FF0000"/>
        </w:rPr>
        <w:t>ASSIGNMENT</w:t>
      </w:r>
    </w:p>
    <w:p w:rsidR="001450CB" w:rsidRDefault="001945BC">
      <w:pPr>
        <w:spacing w:after="0" w:line="240" w:lineRule="auto"/>
      </w:pPr>
      <w:r>
        <w:rPr>
          <w:b/>
          <w:color w:val="FF0000"/>
        </w:rPr>
        <w:t>1.Definesimplefarmtools</w:t>
      </w:r>
    </w:p>
    <w:p w:rsidR="001450CB" w:rsidRDefault="001945BC">
      <w:pPr>
        <w:spacing w:after="0" w:line="240" w:lineRule="auto"/>
      </w:pPr>
      <w:r>
        <w:rPr>
          <w:b/>
          <w:color w:val="FF0000"/>
        </w:rPr>
        <w:t>2.Mention10simplefarmtools</w:t>
      </w:r>
    </w:p>
    <w:p w:rsidR="001450CB" w:rsidRDefault="001945BC">
      <w:pPr>
        <w:rPr>
          <w:rFonts w:hAnsi="Trebuchet MS"/>
          <w:b/>
          <w:bCs/>
          <w:color w:val="FF0000"/>
          <w:sz w:val="20"/>
          <w:szCs w:val="20"/>
          <w:shd w:val="clear" w:color="auto" w:fill="FFFFFF"/>
        </w:rPr>
      </w:pPr>
      <w:r>
        <w:rPr>
          <w:rFonts w:hAnsi="Trebuchet MS"/>
          <w:b/>
          <w:bCs/>
          <w:color w:val="FF0000"/>
          <w:sz w:val="20"/>
          <w:szCs w:val="20"/>
          <w:shd w:val="clear" w:color="auto" w:fill="FFFFFF"/>
        </w:rPr>
        <w:t>3. Describe</w:t>
      </w:r>
    </w:p>
    <w:p w:rsidR="001450CB" w:rsidRDefault="001945BC">
      <w:pPr>
        <w:pStyle w:val="ListParagraph"/>
        <w:numPr>
          <w:ilvl w:val="0"/>
          <w:numId w:val="9"/>
        </w:numPr>
        <w:rPr>
          <w:rFonts w:ascii="Trebuchet MS" w:hAnsi="Trebuchet MS"/>
          <w:b/>
          <w:bCs/>
          <w:color w:val="FF0000"/>
          <w:sz w:val="20"/>
          <w:szCs w:val="20"/>
          <w:shd w:val="clear" w:color="auto" w:fill="FFFFFF"/>
        </w:rPr>
      </w:pPr>
      <w:r>
        <w:rPr>
          <w:rFonts w:hAnsi="Trebuchet MS"/>
          <w:b/>
          <w:bCs/>
          <w:color w:val="FF0000"/>
          <w:sz w:val="20"/>
          <w:szCs w:val="20"/>
          <w:shd w:val="clear" w:color="auto" w:fill="FFFFFF"/>
        </w:rPr>
        <w:t>How</w:t>
      </w:r>
    </w:p>
    <w:p w:rsidR="001450CB" w:rsidRDefault="001945BC">
      <w:pPr>
        <w:pStyle w:val="ListParagraph"/>
        <w:numPr>
          <w:ilvl w:val="0"/>
          <w:numId w:val="9"/>
        </w:numPr>
        <w:rPr>
          <w:rFonts w:ascii="Trebuchet MS" w:hAnsi="Trebuchet MS"/>
          <w:b/>
          <w:bCs/>
          <w:color w:val="FF0000"/>
          <w:sz w:val="20"/>
          <w:szCs w:val="20"/>
          <w:shd w:val="clear" w:color="auto" w:fill="FFFFFF"/>
        </w:rPr>
      </w:pPr>
      <w:r>
        <w:rPr>
          <w:rFonts w:hAnsi="Trebuchet MS"/>
          <w:b/>
          <w:bCs/>
          <w:color w:val="FF0000"/>
          <w:sz w:val="20"/>
          <w:szCs w:val="20"/>
          <w:shd w:val="clear" w:color="auto" w:fill="FFFFFF"/>
        </w:rPr>
        <w:t>Watering can</w:t>
      </w:r>
    </w:p>
    <w:p w:rsidR="001450CB" w:rsidRDefault="001945BC">
      <w:pPr>
        <w:pStyle w:val="ListParagraph"/>
        <w:numPr>
          <w:ilvl w:val="0"/>
          <w:numId w:val="9"/>
        </w:numPr>
        <w:rPr>
          <w:rFonts w:ascii="Trebuchet MS" w:hAnsi="Trebuchet MS"/>
          <w:b/>
          <w:bCs/>
          <w:color w:val="FF0000"/>
          <w:sz w:val="20"/>
          <w:szCs w:val="20"/>
          <w:shd w:val="clear" w:color="auto" w:fill="FFFFFF"/>
        </w:rPr>
      </w:pPr>
      <w:r>
        <w:rPr>
          <w:rFonts w:hAnsi="Trebuchet MS"/>
          <w:b/>
          <w:bCs/>
          <w:color w:val="FF0000"/>
          <w:sz w:val="20"/>
          <w:szCs w:val="20"/>
          <w:shd w:val="clear" w:color="auto" w:fill="FFFFFF"/>
        </w:rPr>
        <w:t>Cutlass</w:t>
      </w:r>
    </w:p>
    <w:p w:rsidR="001450CB" w:rsidRDefault="001945BC">
      <w:pPr>
        <w:pStyle w:val="ListParagraph"/>
        <w:numPr>
          <w:ilvl w:val="0"/>
          <w:numId w:val="9"/>
        </w:numPr>
        <w:rPr>
          <w:rFonts w:ascii="Trebuchet MS" w:hAnsi="Trebuchet MS"/>
          <w:b/>
          <w:bCs/>
          <w:color w:val="FF0000"/>
          <w:sz w:val="20"/>
          <w:szCs w:val="20"/>
          <w:shd w:val="clear" w:color="auto" w:fill="FFFFFF"/>
        </w:rPr>
      </w:pPr>
      <w:r>
        <w:rPr>
          <w:rFonts w:hAnsi="Trebuchet MS"/>
          <w:b/>
          <w:bCs/>
          <w:color w:val="FF0000"/>
          <w:sz w:val="20"/>
          <w:szCs w:val="20"/>
          <w:shd w:val="clear" w:color="auto" w:fill="FFFFFF"/>
        </w:rPr>
        <w:t>Pick axe</w:t>
      </w:r>
    </w:p>
    <w:p w:rsidR="001450CB" w:rsidRDefault="001945BC">
      <w:pPr>
        <w:rPr>
          <w:rFonts w:ascii="Trebuchet MS" w:hAnsi="Trebuchet MS"/>
          <w:b/>
          <w:bCs/>
          <w:color w:val="666666"/>
          <w:sz w:val="20"/>
          <w:szCs w:val="20"/>
        </w:rPr>
      </w:pPr>
      <w:r>
        <w:rPr>
          <w:rFonts w:ascii="Trebuchet MS" w:hAnsi="Trebuchet MS"/>
          <w:b/>
          <w:bCs/>
          <w:color w:val="666666"/>
          <w:sz w:val="20"/>
          <w:szCs w:val="20"/>
        </w:rPr>
        <w:br/>
      </w:r>
    </w:p>
    <w:p w:rsidR="001450CB" w:rsidRDefault="001945BC">
      <w:pPr>
        <w:rPr>
          <w:b/>
          <w:bCs/>
        </w:rPr>
      </w:pPr>
      <w:r>
        <w:rPr>
          <w:b/>
          <w:bCs/>
        </w:rPr>
        <w:t>WEEK 6</w:t>
      </w:r>
    </w:p>
    <w:p w:rsidR="001450CB" w:rsidRDefault="001945BC">
      <w:pPr>
        <w:pStyle w:val="Default"/>
      </w:pPr>
      <w:r>
        <w:rPr>
          <w:b/>
          <w:color w:val="FF0000"/>
          <w:sz w:val="28"/>
          <w:szCs w:val="28"/>
        </w:rPr>
        <w:t>Topic</w:t>
      </w:r>
      <w:r>
        <w:rPr>
          <w:b/>
          <w:sz w:val="28"/>
          <w:szCs w:val="28"/>
        </w:rPr>
        <w:t>:</w:t>
      </w:r>
      <w:r>
        <w:rPr>
          <w:b/>
          <w:sz w:val="28"/>
          <w:szCs w:val="28"/>
        </w:rPr>
        <w:t>Farmtools</w:t>
      </w:r>
    </w:p>
    <w:p w:rsidR="001450CB" w:rsidRDefault="001450CB">
      <w:pPr>
        <w:pStyle w:val="Default"/>
      </w:pPr>
    </w:p>
    <w:p w:rsidR="001450CB" w:rsidRDefault="001945BC">
      <w:pPr>
        <w:pStyle w:val="Default"/>
      </w:pPr>
      <w:r>
        <w:rPr>
          <w:b/>
          <w:color w:val="FF0000"/>
          <w:sz w:val="28"/>
          <w:szCs w:val="28"/>
        </w:rPr>
        <w:t>Subtitle</w:t>
      </w:r>
      <w:r>
        <w:rPr>
          <w:b/>
          <w:sz w:val="28"/>
          <w:szCs w:val="28"/>
        </w:rPr>
        <w:t>:</w:t>
      </w:r>
      <w:r>
        <w:rPr>
          <w:b/>
          <w:sz w:val="28"/>
          <w:szCs w:val="28"/>
        </w:rPr>
        <w:t>Simple animal farm tools</w:t>
      </w:r>
    </w:p>
    <w:p w:rsidR="001450CB" w:rsidRDefault="001450CB">
      <w:pPr>
        <w:pStyle w:val="Default"/>
      </w:pPr>
    </w:p>
    <w:p w:rsidR="001450CB" w:rsidRDefault="001945BC">
      <w:pPr>
        <w:pStyle w:val="Default"/>
      </w:pPr>
      <w:r>
        <w:rPr>
          <w:rFonts w:ascii="AvantGardeITCbyBT-Medium" w:hAnsi="AvantGardeITCbyBT-Medium" w:cs="AvantGardeITCbyBT-Medium"/>
          <w:b/>
          <w:bCs/>
          <w:color w:val="FF0000"/>
        </w:rPr>
        <w:t>LearningObjectives</w:t>
      </w:r>
      <w:r>
        <w:rPr>
          <w:rFonts w:ascii="AvantGardeITCbyBT-Medium" w:hAnsi="AvantGardeITCbyBT-Medium" w:cs="AvantGardeITCbyBT-Medium"/>
          <w:b/>
          <w:bCs/>
        </w:rPr>
        <w:t>:Attheendofthislesson,pupilsshouldbeableto:</w:t>
      </w:r>
    </w:p>
    <w:p w:rsidR="001450CB" w:rsidRDefault="001945BC">
      <w:pPr>
        <w:autoSpaceDE w:val="0"/>
        <w:autoSpaceDN w:val="0"/>
        <w:adjustRightInd w:val="0"/>
      </w:pPr>
      <w:r>
        <w:rPr>
          <w:rFonts w:ascii="Arial" w:eastAsia="Times New Roman" w:hAnsi="Arial" w:cs="Arial"/>
          <w:b/>
          <w:bCs/>
        </w:rPr>
        <w:t>1.Define</w:t>
      </w:r>
      <w:r>
        <w:rPr>
          <w:rFonts w:ascii="Arial" w:eastAsia="Times New Roman" w:hAnsi="Arial" w:cs="Arial"/>
          <w:b/>
          <w:bCs/>
        </w:rPr>
        <w:t>simple animals farmtools</w:t>
      </w:r>
    </w:p>
    <w:p w:rsidR="001450CB" w:rsidRDefault="001945BC">
      <w:pPr>
        <w:autoSpaceDE w:val="0"/>
        <w:autoSpaceDN w:val="0"/>
        <w:adjustRightInd w:val="0"/>
      </w:pPr>
      <w:r>
        <w:rPr>
          <w:rFonts w:ascii="Arial" w:eastAsia="Times New Roman" w:hAnsi="Arial" w:cs="Arial"/>
          <w:b/>
          <w:bCs/>
        </w:rPr>
        <w:t>2.listsome</w:t>
      </w:r>
      <w:r>
        <w:rPr>
          <w:rFonts w:ascii="Arial" w:eastAsia="Times New Roman" w:hAnsi="Arial" w:cs="Arial"/>
          <w:b/>
          <w:bCs/>
        </w:rPr>
        <w:t>examplesofsimple animal farm tools.</w:t>
      </w:r>
    </w:p>
    <w:p w:rsidR="001450CB" w:rsidRDefault="001945BC">
      <w:pPr>
        <w:autoSpaceDE w:val="0"/>
        <w:autoSpaceDN w:val="0"/>
        <w:adjustRightInd w:val="0"/>
      </w:pPr>
      <w:r>
        <w:rPr>
          <w:rFonts w:ascii="Arial" w:eastAsia="Times New Roman" w:hAnsi="Arial" w:cs="Arial"/>
          <w:b/>
          <w:bCs/>
        </w:rPr>
        <w:t>3.Statethedescriptionofsome simple animal farm tools</w:t>
      </w:r>
    </w:p>
    <w:p w:rsidR="001450CB" w:rsidRDefault="001945BC">
      <w:r>
        <w:rPr>
          <w:b/>
          <w:color w:val="FF0000"/>
        </w:rPr>
        <w:t>INSTRUCTIONALMATERIALS:</w:t>
      </w:r>
    </w:p>
    <w:p w:rsidR="001450CB" w:rsidRDefault="001945BC">
      <w:pPr>
        <w:pStyle w:val="Default"/>
      </w:pPr>
      <w:r>
        <w:rPr>
          <w:b/>
        </w:rPr>
        <w:t>Theteacherwillteachthelessonwiththeaidof:chartsandpicturesshowingthedifferenttypesofhouse.</w:t>
      </w:r>
    </w:p>
    <w:p w:rsidR="001450CB" w:rsidRDefault="001945BC">
      <w:r>
        <w:rPr>
          <w:b/>
          <w:color w:val="FF0000"/>
          <w:sz w:val="28"/>
          <w:szCs w:val="28"/>
        </w:rPr>
        <w:t>Resources</w:t>
      </w:r>
      <w:r>
        <w:rPr>
          <w:b/>
          <w:color w:val="FF0000"/>
          <w:sz w:val="28"/>
          <w:szCs w:val="28"/>
        </w:rPr>
        <w:t>andMaterials:</w:t>
      </w:r>
    </w:p>
    <w:p w:rsidR="001450CB" w:rsidRDefault="001945BC">
      <w:r>
        <w:rPr>
          <w:b/>
        </w:rPr>
        <w:t>Schemeofwork</w:t>
      </w:r>
    </w:p>
    <w:p w:rsidR="001450CB" w:rsidRDefault="001945BC">
      <w:pPr>
        <w:tabs>
          <w:tab w:val="left" w:pos="2480"/>
        </w:tabs>
      </w:pPr>
      <w:r>
        <w:rPr>
          <w:b/>
        </w:rPr>
        <w:t>Allrelevantmaterials</w:t>
      </w:r>
      <w:r>
        <w:tab/>
      </w:r>
    </w:p>
    <w:p w:rsidR="001450CB" w:rsidRDefault="001945BC">
      <w:r>
        <w:rPr>
          <w:b/>
        </w:rPr>
        <w:t>9-YearsBasicEducationCurriculum</w:t>
      </w:r>
    </w:p>
    <w:p w:rsidR="001450CB" w:rsidRDefault="001945BC">
      <w:pPr>
        <w:tabs>
          <w:tab w:val="left" w:pos="2640"/>
        </w:tabs>
      </w:pPr>
      <w:r>
        <w:rPr>
          <w:b/>
        </w:rPr>
        <w:t>Onlineinformation</w:t>
      </w:r>
      <w:r>
        <w:tab/>
      </w:r>
    </w:p>
    <w:p w:rsidR="001450CB" w:rsidRDefault="001945BC">
      <w:pPr>
        <w:spacing w:after="0" w:line="240" w:lineRule="auto"/>
      </w:pPr>
      <w:r>
        <w:rPr>
          <w:rFonts w:ascii="Arial" w:eastAsia="Times New Roman" w:hAnsi="Arial" w:cs="Arial"/>
          <w:b/>
          <w:bCs/>
          <w:color w:val="FF0000"/>
        </w:rPr>
        <w:t>.</w:t>
      </w:r>
      <w:r>
        <w:rPr>
          <w:b/>
          <w:color w:val="FF0000"/>
          <w:sz w:val="28"/>
          <w:szCs w:val="28"/>
        </w:rPr>
        <w:t>BuildingBackground/connectiontopriorknowledge</w:t>
      </w:r>
      <w:r>
        <w:rPr>
          <w:b/>
          <w:sz w:val="28"/>
          <w:szCs w:val="28"/>
        </w:rPr>
        <w:t>:pupilsarefamiliarwiththetopicintheirpreviousclasses.</w:t>
      </w:r>
    </w:p>
    <w:p w:rsidR="001450CB" w:rsidRDefault="001945BC">
      <w:pPr>
        <w:pStyle w:val="Heading3"/>
        <w:shd w:val="clear" w:color="FFFFFF" w:fill="FFFFFF"/>
        <w:spacing w:before="0"/>
        <w:rPr>
          <w:color w:val="BF0000"/>
        </w:rPr>
      </w:pPr>
      <w:r>
        <w:rPr>
          <w:rFonts w:ascii="AvantGardeITCbyBT-Medium" w:hAnsi="AvantGardeITCbyBT-Medium" w:cs="AvantGardeITCbyBT-Medium"/>
          <w:color w:val="FF0000"/>
          <w:sz w:val="24"/>
          <w:szCs w:val="24"/>
        </w:rPr>
        <w:t>Content</w:t>
      </w:r>
      <w:r>
        <w:tab/>
      </w:r>
    </w:p>
    <w:p w:rsidR="001450CB" w:rsidRDefault="001945BC">
      <w:pPr>
        <w:rPr>
          <w:b/>
          <w:bCs/>
        </w:rPr>
      </w:pPr>
      <w:r>
        <w:rPr>
          <w:b/>
          <w:bCs/>
          <w:color w:val="BF0000"/>
        </w:rPr>
        <w:t>Description of animal farm tools</w:t>
      </w:r>
      <w:r>
        <w:rPr>
          <w:b/>
          <w:bCs/>
          <w:color w:val="BF0000"/>
        </w:rPr>
        <w:cr/>
      </w:r>
      <w:r>
        <w:rPr>
          <w:b/>
          <w:bCs/>
        </w:rPr>
        <w:t xml:space="preserve">i. Drinking </w:t>
      </w:r>
      <w:r>
        <w:rPr>
          <w:b/>
          <w:bCs/>
        </w:rPr>
        <w:t>trough: it is a container made of plastic Or metal.</w:t>
      </w:r>
    </w:p>
    <w:p w:rsidR="001450CB" w:rsidRDefault="001945BC">
      <w:pPr>
        <w:rPr>
          <w:b/>
          <w:bCs/>
        </w:rPr>
      </w:pPr>
      <w:r>
        <w:rPr>
          <w:b/>
          <w:bCs/>
        </w:rPr>
        <w:lastRenderedPageBreak/>
        <w:t>ii. Feeding trough: it is also a container made of plastic or metal.</w:t>
      </w:r>
      <w:r>
        <w:rPr>
          <w:b/>
          <w:bCs/>
        </w:rPr>
        <w:cr/>
        <w:t>iii. Fishing net: this is made of woven ropes: There are scoop net, gils net and cast net.</w:t>
      </w:r>
      <w:r>
        <w:rPr>
          <w:b/>
          <w:bCs/>
        </w:rPr>
        <w:cr/>
        <w:t>iv. Battery cage: it is made of metal with s</w:t>
      </w:r>
      <w:r>
        <w:rPr>
          <w:b/>
          <w:bCs/>
        </w:rPr>
        <w:t>everal partitions with feeding and drinking troughsattached to it. Etc</w:t>
      </w:r>
    </w:p>
    <w:p w:rsidR="001450CB" w:rsidRDefault="001945BC">
      <w:pPr>
        <w:autoSpaceDE w:val="0"/>
        <w:autoSpaceDN w:val="0"/>
        <w:adjustRightInd w:val="0"/>
      </w:pPr>
      <w:r>
        <w:rPr>
          <w:rFonts w:ascii="AvantGardeITCbyBT-Demi" w:hAnsi="AvantGardeITCbyBT-Demi" w:cs="AvantGardeITCbyBT-Demi"/>
          <w:b/>
          <w:bCs/>
          <w:color w:val="FF6600"/>
          <w:sz w:val="24"/>
          <w:szCs w:val="24"/>
        </w:rPr>
        <w:t>Strategies&amp;Activities:</w:t>
      </w:r>
    </w:p>
    <w:p w:rsidR="001450CB" w:rsidRDefault="001945BC">
      <w:pPr>
        <w:autoSpaceDE w:val="0"/>
        <w:autoSpaceDN w:val="0"/>
        <w:adjustRightInd w:val="0"/>
      </w:pPr>
      <w:r>
        <w:rPr>
          <w:rFonts w:ascii="AvantGardeITCbyBT-Demi" w:hAnsi="AvantGardeITCbyBT-Demi" w:cs="AvantGardeITCbyBT-Demi"/>
          <w:b/>
          <w:bCs/>
          <w:color w:val="FF6600"/>
          <w:sz w:val="24"/>
          <w:szCs w:val="24"/>
        </w:rPr>
        <w:t>Step:Teacherrevisestheprevioustopic.</w:t>
      </w:r>
    </w:p>
    <w:p w:rsidR="001450CB" w:rsidRDefault="001945BC">
      <w:pPr>
        <w:autoSpaceDE w:val="0"/>
        <w:autoSpaceDN w:val="0"/>
        <w:adjustRightInd w:val="0"/>
      </w:pPr>
      <w:r>
        <w:rPr>
          <w:rFonts w:ascii="AvantGardeITCbyBT-Demi" w:hAnsi="AvantGardeITCbyBT-Demi" w:cs="AvantGardeITCbyBT-Demi"/>
          <w:b/>
          <w:bCs/>
          <w:color w:val="FF6600"/>
          <w:sz w:val="24"/>
          <w:szCs w:val="24"/>
        </w:rPr>
        <w:t>Step2:Teacherintroducesthenewtopic.</w:t>
      </w:r>
    </w:p>
    <w:p w:rsidR="001450CB" w:rsidRDefault="001945BC">
      <w:pPr>
        <w:autoSpaceDE w:val="0"/>
        <w:autoSpaceDN w:val="0"/>
        <w:adjustRightInd w:val="0"/>
      </w:pPr>
      <w:r>
        <w:rPr>
          <w:rFonts w:ascii="AvantGardeITCbyBT-Demi" w:hAnsi="AvantGardeITCbyBT-Demi" w:cs="AvantGardeITCbyBT-Demi"/>
          <w:b/>
          <w:bCs/>
          <w:color w:val="FF6600"/>
          <w:sz w:val="24"/>
          <w:szCs w:val="24"/>
        </w:rPr>
        <w:t>Step3:Teacherexplainsthenewtopic.</w:t>
      </w:r>
    </w:p>
    <w:p w:rsidR="001450CB" w:rsidRDefault="001945BC">
      <w:pPr>
        <w:autoSpaceDE w:val="0"/>
        <w:autoSpaceDN w:val="0"/>
        <w:adjustRightInd w:val="0"/>
      </w:pPr>
      <w:r>
        <w:rPr>
          <w:rFonts w:ascii="AvantGardeITCbyBT-Demi" w:hAnsi="AvantGardeITCbyBT-Demi" w:cs="AvantGardeITCbyBT-Demi"/>
          <w:b/>
          <w:bCs/>
          <w:color w:val="FF6600"/>
          <w:sz w:val="24"/>
          <w:szCs w:val="24"/>
        </w:rPr>
        <w:t>Step4:Teacherwelcomespupilsquestions.</w:t>
      </w:r>
    </w:p>
    <w:p w:rsidR="001450CB" w:rsidRDefault="001945BC">
      <w:pPr>
        <w:autoSpaceDE w:val="0"/>
        <w:autoSpaceDN w:val="0"/>
        <w:adjustRightInd w:val="0"/>
      </w:pPr>
      <w:r>
        <w:rPr>
          <w:rFonts w:ascii="AvantGardeITCbyBT-Demi" w:hAnsi="AvantGardeITCbyBT-Demi" w:cs="AvantGardeITCbyBT-Demi"/>
          <w:b/>
          <w:bCs/>
          <w:color w:val="FF6600"/>
          <w:sz w:val="24"/>
          <w:szCs w:val="24"/>
        </w:rPr>
        <w:t>Step5:Teacher</w:t>
      </w:r>
      <w:r>
        <w:rPr>
          <w:rFonts w:ascii="AvantGardeITCbyBT-Demi" w:hAnsi="AvantGardeITCbyBT-Demi" w:cs="AvantGardeITCbyBT-Demi"/>
          <w:b/>
          <w:bCs/>
          <w:color w:val="FF6600"/>
          <w:sz w:val="24"/>
          <w:szCs w:val="24"/>
        </w:rPr>
        <w:t>evaluatesthepupils.</w:t>
      </w:r>
    </w:p>
    <w:p w:rsidR="001450CB" w:rsidRDefault="001945BC">
      <w:pPr>
        <w:autoSpaceDE w:val="0"/>
        <w:autoSpaceDN w:val="0"/>
        <w:adjustRightInd w:val="0"/>
      </w:pPr>
      <w:r>
        <w:rPr>
          <w:rFonts w:ascii="AvantGardeITCbyBT-Demi" w:hAnsi="AvantGardeITCbyBT-Demi" w:cs="AvantGardeITCbyBT-Demi"/>
          <w:b/>
          <w:bCs/>
          <w:color w:val="FF6600"/>
          <w:sz w:val="24"/>
          <w:szCs w:val="24"/>
        </w:rPr>
        <w:t>Assessment&amp;Evaluation:</w:t>
      </w:r>
    </w:p>
    <w:p w:rsidR="001450CB" w:rsidRDefault="001945BC">
      <w:pPr>
        <w:autoSpaceDE w:val="0"/>
        <w:autoSpaceDN w:val="0"/>
        <w:adjustRightInd w:val="0"/>
      </w:pPr>
      <w:r>
        <w:rPr>
          <w:rFonts w:ascii="Arial" w:eastAsia="Times New Roman" w:hAnsi="Arial" w:cs="Arial"/>
          <w:b/>
          <w:bCs/>
        </w:rPr>
        <w:t>1.Define</w:t>
      </w:r>
      <w:r>
        <w:rPr>
          <w:rFonts w:ascii="Arial" w:eastAsia="Times New Roman" w:hAnsi="Arial" w:cs="Arial"/>
          <w:b/>
          <w:bCs/>
        </w:rPr>
        <w:t>simpleanimalsfarmtools</w:t>
      </w:r>
    </w:p>
    <w:p w:rsidR="001450CB" w:rsidRDefault="001945BC">
      <w:pPr>
        <w:autoSpaceDE w:val="0"/>
        <w:autoSpaceDN w:val="0"/>
        <w:adjustRightInd w:val="0"/>
      </w:pPr>
      <w:r>
        <w:rPr>
          <w:rFonts w:ascii="Arial" w:eastAsia="Times New Roman" w:hAnsi="Arial" w:cs="Arial"/>
          <w:b/>
          <w:bCs/>
        </w:rPr>
        <w:t>2.listsome</w:t>
      </w:r>
      <w:r>
        <w:rPr>
          <w:rFonts w:ascii="Arial" w:eastAsia="Times New Roman" w:hAnsi="Arial" w:cs="Arial"/>
          <w:b/>
          <w:bCs/>
        </w:rPr>
        <w:t>examplesofsimpleanimalfarmtools.</w:t>
      </w:r>
    </w:p>
    <w:p w:rsidR="001450CB" w:rsidRDefault="001945BC">
      <w:pPr>
        <w:autoSpaceDE w:val="0"/>
        <w:autoSpaceDN w:val="0"/>
        <w:adjustRightInd w:val="0"/>
      </w:pPr>
      <w:r>
        <w:rPr>
          <w:rFonts w:ascii="Arial" w:eastAsia="Times New Roman" w:hAnsi="Arial" w:cs="Arial"/>
          <w:b/>
          <w:bCs/>
        </w:rPr>
        <w:t>3.Statethedescriptionofsomesimpleanimalfarmtools</w:t>
      </w:r>
    </w:p>
    <w:p w:rsidR="001450CB" w:rsidRDefault="001945BC">
      <w:r>
        <w:rPr>
          <w:b/>
          <w:color w:val="FF0000"/>
        </w:rPr>
        <w:t>(WRAP-UPCONCLUSION)</w:t>
      </w:r>
    </w:p>
    <w:p w:rsidR="001450CB" w:rsidRDefault="001945BC">
      <w:pPr>
        <w:spacing w:after="0" w:line="240" w:lineRule="auto"/>
      </w:pPr>
      <w:r>
        <w:rPr>
          <w:b/>
        </w:rPr>
        <w:t>Teachergoesoverthetopiconceagaintoenhancebetterunderstanding.</w:t>
      </w:r>
    </w:p>
    <w:p w:rsidR="001450CB" w:rsidRDefault="001945BC">
      <w:pPr>
        <w:spacing w:after="0" w:line="240" w:lineRule="auto"/>
      </w:pPr>
      <w:r>
        <w:rPr>
          <w:b/>
          <w:color w:val="FF0000"/>
        </w:rPr>
        <w:t>ASSIGNME</w:t>
      </w:r>
      <w:r>
        <w:rPr>
          <w:b/>
          <w:color w:val="FF0000"/>
        </w:rPr>
        <w:t>NT</w:t>
      </w:r>
    </w:p>
    <w:p w:rsidR="001450CB" w:rsidRDefault="001945BC">
      <w:pPr>
        <w:rPr>
          <w:b/>
          <w:bCs/>
        </w:rPr>
      </w:pPr>
      <w:r>
        <w:rPr>
          <w:b/>
          <w:bCs/>
        </w:rPr>
        <w:t>List 4 example of animal farm tools</w:t>
      </w:r>
    </w:p>
    <w:p w:rsidR="001450CB" w:rsidRDefault="001945BC">
      <w:pPr>
        <w:rPr>
          <w:b/>
          <w:bCs/>
        </w:rPr>
      </w:pPr>
      <w:r>
        <w:rPr>
          <w:b/>
          <w:bCs/>
        </w:rPr>
        <w:t>Describe the following</w:t>
      </w:r>
    </w:p>
    <w:p w:rsidR="001450CB" w:rsidRDefault="001945BC">
      <w:pPr>
        <w:pStyle w:val="ListParagraph"/>
        <w:numPr>
          <w:ilvl w:val="0"/>
          <w:numId w:val="10"/>
        </w:numPr>
        <w:rPr>
          <w:b/>
          <w:bCs/>
        </w:rPr>
      </w:pPr>
      <w:r>
        <w:rPr>
          <w:b/>
          <w:bCs/>
        </w:rPr>
        <w:t>Battery cage</w:t>
      </w:r>
    </w:p>
    <w:p w:rsidR="001450CB" w:rsidRDefault="001945BC">
      <w:pPr>
        <w:pStyle w:val="ListParagraph"/>
        <w:numPr>
          <w:ilvl w:val="0"/>
          <w:numId w:val="10"/>
        </w:numPr>
        <w:rPr>
          <w:b/>
          <w:bCs/>
        </w:rPr>
      </w:pPr>
      <w:r>
        <w:rPr>
          <w:b/>
          <w:bCs/>
        </w:rPr>
        <w:t>Fishing net</w:t>
      </w:r>
    </w:p>
    <w:p w:rsidR="001450CB" w:rsidRDefault="001945BC">
      <w:pPr>
        <w:pStyle w:val="ListParagraph"/>
        <w:numPr>
          <w:ilvl w:val="0"/>
          <w:numId w:val="10"/>
        </w:numPr>
        <w:rPr>
          <w:b/>
          <w:bCs/>
        </w:rPr>
      </w:pPr>
      <w:r>
        <w:rPr>
          <w:b/>
          <w:bCs/>
        </w:rPr>
        <w:t>Drinking trough</w:t>
      </w:r>
    </w:p>
    <w:p w:rsidR="001450CB" w:rsidRDefault="001450CB">
      <w:pPr>
        <w:rPr>
          <w:b/>
          <w:bCs/>
        </w:rPr>
      </w:pPr>
    </w:p>
    <w:p w:rsidR="001450CB" w:rsidRDefault="001945BC">
      <w:pPr>
        <w:pStyle w:val="Default"/>
        <w:rPr>
          <w:b/>
          <w:color w:val="FF0000"/>
          <w:sz w:val="28"/>
          <w:szCs w:val="28"/>
        </w:rPr>
      </w:pPr>
      <w:r>
        <w:rPr>
          <w:b/>
          <w:color w:val="FF0000"/>
          <w:sz w:val="28"/>
          <w:szCs w:val="28"/>
        </w:rPr>
        <w:t>WEEK 8&amp;9</w:t>
      </w:r>
    </w:p>
    <w:p w:rsidR="001450CB" w:rsidRDefault="001450CB">
      <w:pPr>
        <w:pStyle w:val="Default"/>
        <w:rPr>
          <w:b/>
          <w:color w:val="FF0000"/>
          <w:sz w:val="28"/>
          <w:szCs w:val="28"/>
        </w:rPr>
      </w:pPr>
    </w:p>
    <w:p w:rsidR="001450CB" w:rsidRDefault="001945BC">
      <w:pPr>
        <w:pStyle w:val="Default"/>
      </w:pPr>
      <w:r>
        <w:rPr>
          <w:b/>
          <w:color w:val="FF0000"/>
          <w:sz w:val="28"/>
          <w:szCs w:val="28"/>
        </w:rPr>
        <w:t>Topic</w:t>
      </w:r>
      <w:r>
        <w:rPr>
          <w:b/>
          <w:sz w:val="28"/>
          <w:szCs w:val="28"/>
        </w:rPr>
        <w:t>:</w:t>
      </w:r>
      <w:r>
        <w:rPr>
          <w:b/>
          <w:sz w:val="28"/>
          <w:szCs w:val="28"/>
        </w:rPr>
        <w:t>Farm tools</w:t>
      </w:r>
    </w:p>
    <w:p w:rsidR="001450CB" w:rsidRDefault="001450CB">
      <w:pPr>
        <w:pStyle w:val="Default"/>
      </w:pPr>
    </w:p>
    <w:p w:rsidR="001450CB" w:rsidRDefault="001945BC">
      <w:pPr>
        <w:pStyle w:val="Default"/>
      </w:pPr>
      <w:r>
        <w:rPr>
          <w:b/>
          <w:color w:val="FF0000"/>
          <w:sz w:val="28"/>
          <w:szCs w:val="28"/>
        </w:rPr>
        <w:t>Subtitle</w:t>
      </w:r>
      <w:r>
        <w:rPr>
          <w:b/>
          <w:sz w:val="28"/>
          <w:szCs w:val="28"/>
        </w:rPr>
        <w:t>:</w:t>
      </w:r>
      <w:r>
        <w:rPr>
          <w:b/>
          <w:sz w:val="28"/>
          <w:szCs w:val="28"/>
        </w:rPr>
        <w:t>Maintenance of farm and animal toops</w:t>
      </w:r>
    </w:p>
    <w:p w:rsidR="001450CB" w:rsidRDefault="001450CB">
      <w:pPr>
        <w:pStyle w:val="Default"/>
      </w:pPr>
    </w:p>
    <w:p w:rsidR="001450CB" w:rsidRDefault="001945BC">
      <w:pPr>
        <w:pStyle w:val="Default"/>
      </w:pPr>
      <w:r>
        <w:rPr>
          <w:rFonts w:ascii="AvantGardeITCbyBT-Medium" w:hAnsi="AvantGardeITCbyBT-Medium" w:cs="AvantGardeITCbyBT-Medium"/>
          <w:b/>
          <w:bCs/>
          <w:color w:val="FF0000"/>
        </w:rPr>
        <w:t>LearningObjectives</w:t>
      </w:r>
      <w:r>
        <w:rPr>
          <w:rFonts w:ascii="AvantGardeITCbyBT-Medium" w:hAnsi="AvantGardeITCbyBT-Medium" w:cs="AvantGardeITCbyBT-Medium"/>
          <w:b/>
          <w:bCs/>
        </w:rPr>
        <w:t>:Attheendofthislesson,pupilsshouldbeableto:</w:t>
      </w:r>
    </w:p>
    <w:p w:rsidR="001450CB" w:rsidRDefault="001945BC">
      <w:pPr>
        <w:autoSpaceDE w:val="0"/>
        <w:autoSpaceDN w:val="0"/>
        <w:adjustRightInd w:val="0"/>
      </w:pPr>
      <w:r>
        <w:rPr>
          <w:rFonts w:ascii="Arial" w:eastAsia="Times New Roman" w:hAnsi="Arial" w:cs="Arial"/>
          <w:b/>
          <w:bCs/>
        </w:rPr>
        <w:t>1.</w:t>
      </w:r>
      <w:r>
        <w:rPr>
          <w:rFonts w:ascii="Arial" w:eastAsia="Times New Roman" w:hAnsi="Arial" w:cs="Arial"/>
          <w:b/>
          <w:bCs/>
        </w:rPr>
        <w:t xml:space="preserve"> List the maintenance of farm and animal tools</w:t>
      </w:r>
    </w:p>
    <w:p w:rsidR="001450CB" w:rsidRDefault="001945BC">
      <w:pPr>
        <w:autoSpaceDE w:val="0"/>
        <w:autoSpaceDN w:val="0"/>
        <w:adjustRightInd w:val="0"/>
      </w:pPr>
      <w:r>
        <w:rPr>
          <w:rFonts w:ascii="Arial" w:eastAsia="Times New Roman" w:hAnsi="Arial" w:cs="Arial"/>
          <w:b/>
          <w:bCs/>
        </w:rPr>
        <w:lastRenderedPageBreak/>
        <w:t>2.listsome</w:t>
      </w:r>
      <w:r>
        <w:rPr>
          <w:rFonts w:ascii="Arial" w:eastAsia="Times New Roman" w:hAnsi="Arial" w:cs="Arial"/>
          <w:b/>
          <w:bCs/>
        </w:rPr>
        <w:t>reasons for maintaining and  caring for farm and animal tools</w:t>
      </w:r>
    </w:p>
    <w:p w:rsidR="001450CB" w:rsidRDefault="001945BC">
      <w:pPr>
        <w:autoSpaceDE w:val="0"/>
        <w:autoSpaceDN w:val="0"/>
        <w:adjustRightInd w:val="0"/>
      </w:pPr>
      <w:r>
        <w:rPr>
          <w:rFonts w:ascii="Arial" w:eastAsia="Times New Roman" w:hAnsi="Arial" w:cs="Arial"/>
          <w:b/>
          <w:bCs/>
        </w:rPr>
        <w:t>3.State some way we can control farm and animal tools</w:t>
      </w:r>
    </w:p>
    <w:p w:rsidR="001450CB" w:rsidRDefault="001945BC">
      <w:r>
        <w:rPr>
          <w:b/>
          <w:color w:val="FF0000"/>
        </w:rPr>
        <w:t>INSTRUCTIONALMATERIALS:</w:t>
      </w:r>
    </w:p>
    <w:p w:rsidR="001450CB" w:rsidRDefault="001945BC">
      <w:pPr>
        <w:pStyle w:val="Default"/>
      </w:pPr>
      <w:r>
        <w:rPr>
          <w:b/>
        </w:rPr>
        <w:t>Theteacherwillteachthelessonwiththeaidof:chartsandpictures</w:t>
      </w:r>
      <w:r>
        <w:rPr>
          <w:b/>
        </w:rPr>
        <w:t>showingthedifferenttypesofhouse.</w:t>
      </w:r>
    </w:p>
    <w:p w:rsidR="001450CB" w:rsidRDefault="001945BC">
      <w:r>
        <w:rPr>
          <w:b/>
          <w:color w:val="FF0000"/>
          <w:sz w:val="28"/>
          <w:szCs w:val="28"/>
        </w:rPr>
        <w:t>ResourcesandMaterials:</w:t>
      </w:r>
    </w:p>
    <w:p w:rsidR="001450CB" w:rsidRDefault="001945BC">
      <w:r>
        <w:rPr>
          <w:b/>
        </w:rPr>
        <w:t>Schemeofwork</w:t>
      </w:r>
    </w:p>
    <w:p w:rsidR="001450CB" w:rsidRDefault="001945BC">
      <w:pPr>
        <w:tabs>
          <w:tab w:val="left" w:pos="2480"/>
        </w:tabs>
      </w:pPr>
      <w:r>
        <w:rPr>
          <w:b/>
        </w:rPr>
        <w:t>Allrelevantmaterials</w:t>
      </w:r>
      <w:r>
        <w:tab/>
      </w:r>
    </w:p>
    <w:p w:rsidR="001450CB" w:rsidRDefault="001945BC">
      <w:r>
        <w:rPr>
          <w:b/>
        </w:rPr>
        <w:t>9-YearsBasicEducationCurriculum</w:t>
      </w:r>
    </w:p>
    <w:p w:rsidR="001450CB" w:rsidRDefault="001945BC">
      <w:pPr>
        <w:tabs>
          <w:tab w:val="left" w:pos="2640"/>
        </w:tabs>
      </w:pPr>
      <w:r>
        <w:rPr>
          <w:b/>
        </w:rPr>
        <w:t>Onlineinformation</w:t>
      </w:r>
      <w:r>
        <w:tab/>
      </w:r>
    </w:p>
    <w:p w:rsidR="001450CB" w:rsidRDefault="001945BC">
      <w:pPr>
        <w:spacing w:after="0" w:line="240" w:lineRule="auto"/>
      </w:pPr>
      <w:r>
        <w:rPr>
          <w:rFonts w:ascii="Arial" w:eastAsia="Times New Roman" w:hAnsi="Arial" w:cs="Arial"/>
          <w:b/>
          <w:bCs/>
          <w:color w:val="FF0000"/>
        </w:rPr>
        <w:t>.</w:t>
      </w:r>
      <w:r>
        <w:rPr>
          <w:b/>
          <w:color w:val="FF0000"/>
          <w:sz w:val="28"/>
          <w:szCs w:val="28"/>
        </w:rPr>
        <w:t>BuildingBackground/connectiontopriorknowledge</w:t>
      </w:r>
      <w:r>
        <w:rPr>
          <w:b/>
          <w:sz w:val="28"/>
          <w:szCs w:val="28"/>
        </w:rPr>
        <w:t>:pupilsarefamiliarwiththetopicintheirpreviousclasses.</w:t>
      </w:r>
    </w:p>
    <w:p w:rsidR="001450CB" w:rsidRDefault="001945BC">
      <w:pPr>
        <w:pStyle w:val="Heading3"/>
        <w:shd w:val="clear" w:color="FFFFFF" w:fill="FFFFFF"/>
        <w:spacing w:before="0"/>
      </w:pPr>
      <w:r>
        <w:rPr>
          <w:rFonts w:ascii="AvantGardeITCbyBT-Medium" w:hAnsi="AvantGardeITCbyBT-Medium" w:cs="AvantGardeITCbyBT-Medium"/>
          <w:color w:val="FF0000"/>
          <w:sz w:val="24"/>
          <w:szCs w:val="24"/>
        </w:rPr>
        <w:t>Content</w:t>
      </w:r>
      <w:r>
        <w:tab/>
      </w:r>
    </w:p>
    <w:p w:rsidR="001450CB" w:rsidRDefault="001945BC">
      <w:pPr>
        <w:rPr>
          <w:b/>
          <w:bCs/>
          <w:color w:val="BF0000"/>
        </w:rPr>
      </w:pPr>
      <w:r>
        <w:rPr>
          <w:b/>
          <w:bCs/>
          <w:color w:val="BF0000"/>
        </w:rPr>
        <w:t>MAINT</w:t>
      </w:r>
      <w:r>
        <w:rPr>
          <w:b/>
          <w:bCs/>
          <w:color w:val="BF0000"/>
        </w:rPr>
        <w:t>ENANCE OF FARM AND ANIMAL TOOLS</w:t>
      </w:r>
    </w:p>
    <w:p w:rsidR="001450CB" w:rsidRDefault="001945BC">
      <w:pPr>
        <w:rPr>
          <w:b/>
          <w:bCs/>
        </w:rPr>
      </w:pPr>
      <w:r>
        <w:rPr>
          <w:b/>
          <w:bCs/>
        </w:rPr>
        <w:t>The following are ways we can care and maintain crop and animal farm tools in other for them to work effectively and prevent them from getting damaged.</w:t>
      </w:r>
    </w:p>
    <w:p w:rsidR="001450CB" w:rsidRDefault="001945BC">
      <w:pPr>
        <w:rPr>
          <w:b/>
          <w:bCs/>
        </w:rPr>
      </w:pPr>
      <w:r>
        <w:rPr>
          <w:b/>
          <w:bCs/>
        </w:rPr>
        <w:t>I .Clean the tools after use by washing and drying them under the sun or</w:t>
      </w:r>
      <w:r>
        <w:rPr>
          <w:b/>
          <w:bCs/>
        </w:rPr>
        <w:t xml:space="preserve"> in a cool place.</w:t>
      </w:r>
    </w:p>
    <w:p w:rsidR="001450CB" w:rsidRDefault="001945BC">
      <w:pPr>
        <w:rPr>
          <w:b/>
          <w:bCs/>
        </w:rPr>
      </w:pPr>
      <w:r>
        <w:rPr>
          <w:b/>
          <w:bCs/>
        </w:rPr>
        <w:t>ii. Use the tools for the purpose for  which they are made.</w:t>
      </w:r>
    </w:p>
    <w:p w:rsidR="001450CB" w:rsidRDefault="001945BC">
      <w:pPr>
        <w:rPr>
          <w:b/>
          <w:bCs/>
        </w:rPr>
      </w:pPr>
      <w:r>
        <w:rPr>
          <w:b/>
          <w:bCs/>
        </w:rPr>
        <w:t>Iii. Store tools cleaned,in a safe and dry place after use.</w:t>
      </w:r>
    </w:p>
    <w:p w:rsidR="001450CB" w:rsidRDefault="001945BC">
      <w:pPr>
        <w:rPr>
          <w:b/>
          <w:bCs/>
        </w:rPr>
      </w:pPr>
      <w:r>
        <w:rPr>
          <w:b/>
          <w:bCs/>
        </w:rPr>
        <w:t>iv. Sharpen the tools in a termite free area.</w:t>
      </w:r>
    </w:p>
    <w:p w:rsidR="001450CB" w:rsidRDefault="001945BC">
      <w:pPr>
        <w:rPr>
          <w:b/>
          <w:bCs/>
        </w:rPr>
      </w:pPr>
      <w:r>
        <w:rPr>
          <w:b/>
          <w:bCs/>
        </w:rPr>
        <w:t>v. Repair all broken or damaged parts.</w:t>
      </w:r>
    </w:p>
    <w:p w:rsidR="001450CB" w:rsidRDefault="001945BC">
      <w:pPr>
        <w:rPr>
          <w:b/>
          <w:bCs/>
        </w:rPr>
      </w:pPr>
      <w:r>
        <w:rPr>
          <w:b/>
          <w:bCs/>
        </w:rPr>
        <w:t>vi. Oil and grease or lubricate m</w:t>
      </w:r>
      <w:r>
        <w:rPr>
          <w:b/>
          <w:bCs/>
        </w:rPr>
        <w:t>oveable parts of the tools to reduce friction.</w:t>
      </w:r>
    </w:p>
    <w:p w:rsidR="001450CB" w:rsidRDefault="001945BC">
      <w:pPr>
        <w:rPr>
          <w:b/>
          <w:bCs/>
        </w:rPr>
      </w:pPr>
      <w:r>
        <w:rPr>
          <w:b/>
          <w:bCs/>
        </w:rPr>
        <w:t>vii. Keep records of the movement of farm tools.</w:t>
      </w:r>
    </w:p>
    <w:p w:rsidR="001450CB" w:rsidRDefault="001945BC">
      <w:pPr>
        <w:rPr>
          <w:b/>
          <w:bCs/>
        </w:rPr>
      </w:pPr>
      <w:r>
        <w:rPr>
          <w:b/>
          <w:bCs/>
        </w:rPr>
        <w:t>viii. Do not store in  head pans and watering cans place upside down after use to ensure proper drying</w:t>
      </w:r>
    </w:p>
    <w:p w:rsidR="001450CB" w:rsidRDefault="001945BC">
      <w:pPr>
        <w:rPr>
          <w:b/>
          <w:bCs/>
        </w:rPr>
      </w:pPr>
      <w:r>
        <w:rPr>
          <w:b/>
          <w:bCs/>
        </w:rPr>
        <w:t>ix. Do not leave tools with  sharp parts carelessly aroun</w:t>
      </w:r>
      <w:r>
        <w:rPr>
          <w:b/>
          <w:bCs/>
        </w:rPr>
        <w:t>d.</w:t>
      </w:r>
    </w:p>
    <w:p w:rsidR="001450CB" w:rsidRDefault="001945BC">
      <w:pPr>
        <w:rPr>
          <w:b/>
          <w:bCs/>
        </w:rPr>
      </w:pPr>
      <w:r>
        <w:rPr>
          <w:b/>
          <w:bCs/>
        </w:rPr>
        <w:t>x. Do not allow children to play with tools.</w:t>
      </w:r>
    </w:p>
    <w:p w:rsidR="001450CB" w:rsidRDefault="001945BC">
      <w:pPr>
        <w:rPr>
          <w:b/>
          <w:bCs/>
          <w:color w:val="BF0000"/>
        </w:rPr>
      </w:pPr>
      <w:r>
        <w:rPr>
          <w:b/>
          <w:bCs/>
          <w:color w:val="BF0000"/>
        </w:rPr>
        <w:t>REASONS FOR MAINTAINING AND CARING FOR FARM TOOLS</w:t>
      </w:r>
    </w:p>
    <w:p w:rsidR="001450CB" w:rsidRDefault="001945BC">
      <w:pPr>
        <w:rPr>
          <w:b/>
          <w:bCs/>
        </w:rPr>
      </w:pPr>
      <w:r>
        <w:rPr>
          <w:b/>
          <w:bCs/>
        </w:rPr>
        <w:t>*To reduce durability</w:t>
      </w:r>
    </w:p>
    <w:p w:rsidR="001450CB" w:rsidRDefault="001945BC">
      <w:pPr>
        <w:rPr>
          <w:b/>
          <w:bCs/>
        </w:rPr>
      </w:pPr>
      <w:r>
        <w:rPr>
          <w:b/>
          <w:bCs/>
        </w:rPr>
        <w:lastRenderedPageBreak/>
        <w:t>*T o increase efficiency</w:t>
      </w:r>
    </w:p>
    <w:p w:rsidR="001450CB" w:rsidRDefault="001945BC">
      <w:pPr>
        <w:rPr>
          <w:b/>
          <w:bCs/>
        </w:rPr>
      </w:pPr>
      <w:r>
        <w:rPr>
          <w:b/>
          <w:bCs/>
        </w:rPr>
        <w:t>*Reduce cost of replacement</w:t>
      </w:r>
    </w:p>
    <w:p w:rsidR="001450CB" w:rsidRDefault="001945BC">
      <w:pPr>
        <w:rPr>
          <w:b/>
          <w:bCs/>
        </w:rPr>
      </w:pPr>
      <w:r>
        <w:rPr>
          <w:b/>
          <w:bCs/>
        </w:rPr>
        <w:t>*For safety of the user/avoid accidents.</w:t>
      </w:r>
    </w:p>
    <w:p w:rsidR="001450CB" w:rsidRDefault="001945BC">
      <w:pPr>
        <w:rPr>
          <w:b/>
          <w:bCs/>
        </w:rPr>
      </w:pPr>
      <w:r>
        <w:rPr>
          <w:b/>
          <w:bCs/>
        </w:rPr>
        <w:t>*Avoid damage to the  tools.</w:t>
      </w:r>
    </w:p>
    <w:p w:rsidR="001450CB" w:rsidRDefault="001450CB">
      <w:pPr>
        <w:rPr>
          <w:b/>
          <w:bCs/>
        </w:rPr>
      </w:pPr>
    </w:p>
    <w:p w:rsidR="001450CB" w:rsidRDefault="001945BC">
      <w:pPr>
        <w:rPr>
          <w:b/>
          <w:bCs/>
          <w:color w:val="BF0000"/>
        </w:rPr>
      </w:pPr>
      <w:r>
        <w:rPr>
          <w:b/>
          <w:bCs/>
          <w:color w:val="BF0000"/>
        </w:rPr>
        <w:t xml:space="preserve">CONTROL </w:t>
      </w:r>
      <w:r>
        <w:rPr>
          <w:b/>
          <w:bCs/>
          <w:color w:val="BF0000"/>
        </w:rPr>
        <w:t>MEASURES OF FARM AND ANIMALS TOOLS.</w:t>
      </w:r>
    </w:p>
    <w:p w:rsidR="001450CB" w:rsidRDefault="001945BC">
      <w:pPr>
        <w:rPr>
          <w:b/>
          <w:bCs/>
        </w:rPr>
      </w:pPr>
      <w:r>
        <w:rPr>
          <w:b/>
          <w:bCs/>
        </w:rPr>
        <w:t>Farm and animals tools can be controlled using;</w:t>
      </w:r>
    </w:p>
    <w:p w:rsidR="001450CB" w:rsidRDefault="001945BC">
      <w:pPr>
        <w:rPr>
          <w:b/>
          <w:bCs/>
        </w:rPr>
      </w:pPr>
      <w:r>
        <w:rPr>
          <w:b/>
          <w:bCs/>
        </w:rPr>
        <w:t>I. Biological control measures</w:t>
      </w:r>
    </w:p>
    <w:p w:rsidR="001450CB" w:rsidRDefault="001945BC">
      <w:pPr>
        <w:rPr>
          <w:b/>
          <w:bCs/>
        </w:rPr>
      </w:pPr>
      <w:r>
        <w:rPr>
          <w:b/>
          <w:bCs/>
        </w:rPr>
        <w:t>ii. Cultural control measures</w:t>
      </w:r>
    </w:p>
    <w:p w:rsidR="001450CB" w:rsidRDefault="001945BC">
      <w:pPr>
        <w:rPr>
          <w:b/>
          <w:bCs/>
        </w:rPr>
      </w:pPr>
      <w:r>
        <w:rPr>
          <w:b/>
          <w:bCs/>
        </w:rPr>
        <w:t>iii. chemical  control measures</w:t>
      </w:r>
    </w:p>
    <w:p w:rsidR="001450CB" w:rsidRDefault="001945BC">
      <w:pPr>
        <w:rPr>
          <w:b/>
          <w:bCs/>
        </w:rPr>
      </w:pPr>
      <w:r>
        <w:rPr>
          <w:b/>
          <w:bCs/>
        </w:rPr>
        <w:t>Farm and animal tools can be controlled using the following:</w:t>
      </w:r>
    </w:p>
    <w:p w:rsidR="001450CB" w:rsidRDefault="001945BC">
      <w:pPr>
        <w:rPr>
          <w:b/>
          <w:bCs/>
        </w:rPr>
      </w:pPr>
      <w:r>
        <w:rPr>
          <w:b/>
          <w:bCs/>
        </w:rPr>
        <w:t>* Biological contr</w:t>
      </w:r>
      <w:r>
        <w:rPr>
          <w:b/>
          <w:bCs/>
        </w:rPr>
        <w:t xml:space="preserve">ol </w:t>
      </w:r>
      <w:r>
        <w:rPr>
          <w:b/>
          <w:bCs/>
          <w:color w:val="FF0000"/>
          <w:sz w:val="24"/>
        </w:rPr>
        <w:t>measures</w:t>
      </w:r>
      <w:r>
        <w:rPr>
          <w:b/>
          <w:bCs/>
        </w:rPr>
        <w:t>: since some of the farm tools parts are made of wood and some insect, bacterial, termite attack wood . Such tool can be maintained by using bio control agent to prevent wood decainfection by using antifungal antibiotics like antinomycetes and s</w:t>
      </w:r>
      <w:r>
        <w:rPr>
          <w:b/>
          <w:bCs/>
        </w:rPr>
        <w:t>treptomyces.</w:t>
      </w:r>
    </w:p>
    <w:p w:rsidR="001450CB" w:rsidRDefault="001945BC">
      <w:pPr>
        <w:rPr>
          <w:b/>
          <w:bCs/>
        </w:rPr>
      </w:pPr>
      <w:r>
        <w:rPr>
          <w:b/>
          <w:bCs/>
        </w:rPr>
        <w:t>* Cultural control measures; is done by ensuring all farm tool are clean and kept in the right place after use to prevent damages and accident.</w:t>
      </w:r>
    </w:p>
    <w:p w:rsidR="001450CB" w:rsidRDefault="001945BC">
      <w:pPr>
        <w:rPr>
          <w:b/>
          <w:bCs/>
        </w:rPr>
      </w:pPr>
      <w:r>
        <w:rPr>
          <w:b/>
          <w:bCs/>
        </w:rPr>
        <w:t>* Chemical control measures: chemical preventive methods are used on farm tools to prevent them fro</w:t>
      </w:r>
      <w:r>
        <w:rPr>
          <w:b/>
          <w:bCs/>
        </w:rPr>
        <w:t>m decaying and rusting by applying chemical during or after production of the farm tools. Like applying paint on some part of the farm tools to prevent it from rusting.</w:t>
      </w:r>
    </w:p>
    <w:p w:rsidR="001450CB" w:rsidRDefault="001945BC">
      <w:pPr>
        <w:autoSpaceDE w:val="0"/>
        <w:autoSpaceDN w:val="0"/>
        <w:adjustRightInd w:val="0"/>
      </w:pPr>
      <w:r>
        <w:rPr>
          <w:rFonts w:ascii="AvantGardeITCbyBT-Demi" w:hAnsi="AvantGardeITCbyBT-Demi" w:cs="AvantGardeITCbyBT-Demi"/>
          <w:b/>
          <w:bCs/>
          <w:color w:val="FF6600"/>
          <w:sz w:val="24"/>
          <w:szCs w:val="24"/>
        </w:rPr>
        <w:t>Strategies&amp;Activities:</w:t>
      </w:r>
    </w:p>
    <w:p w:rsidR="001450CB" w:rsidRDefault="001945BC">
      <w:pPr>
        <w:autoSpaceDE w:val="0"/>
        <w:autoSpaceDN w:val="0"/>
        <w:adjustRightInd w:val="0"/>
      </w:pPr>
      <w:r>
        <w:rPr>
          <w:rFonts w:ascii="AvantGardeITCbyBT-Demi" w:hAnsi="AvantGardeITCbyBT-Demi" w:cs="AvantGardeITCbyBT-Demi"/>
          <w:b/>
          <w:bCs/>
          <w:color w:val="FF6600"/>
          <w:sz w:val="24"/>
          <w:szCs w:val="24"/>
        </w:rPr>
        <w:t>Step:Teacherrevisestheprevioustopic.</w:t>
      </w:r>
    </w:p>
    <w:p w:rsidR="001450CB" w:rsidRDefault="001945BC">
      <w:pPr>
        <w:autoSpaceDE w:val="0"/>
        <w:autoSpaceDN w:val="0"/>
        <w:adjustRightInd w:val="0"/>
      </w:pPr>
      <w:r>
        <w:rPr>
          <w:rFonts w:ascii="AvantGardeITCbyBT-Demi" w:hAnsi="AvantGardeITCbyBT-Demi" w:cs="AvantGardeITCbyBT-Demi"/>
          <w:b/>
          <w:bCs/>
          <w:color w:val="FF6600"/>
          <w:sz w:val="24"/>
          <w:szCs w:val="24"/>
        </w:rPr>
        <w:t>Step2:Teacherintroducesthen</w:t>
      </w:r>
      <w:r>
        <w:rPr>
          <w:rFonts w:ascii="AvantGardeITCbyBT-Demi" w:hAnsi="AvantGardeITCbyBT-Demi" w:cs="AvantGardeITCbyBT-Demi"/>
          <w:b/>
          <w:bCs/>
          <w:color w:val="FF6600"/>
          <w:sz w:val="24"/>
          <w:szCs w:val="24"/>
        </w:rPr>
        <w:t>ewtopic.</w:t>
      </w:r>
    </w:p>
    <w:p w:rsidR="001450CB" w:rsidRDefault="001945BC">
      <w:pPr>
        <w:autoSpaceDE w:val="0"/>
        <w:autoSpaceDN w:val="0"/>
        <w:adjustRightInd w:val="0"/>
      </w:pPr>
      <w:r>
        <w:rPr>
          <w:rFonts w:ascii="AvantGardeITCbyBT-Demi" w:hAnsi="AvantGardeITCbyBT-Demi" w:cs="AvantGardeITCbyBT-Demi"/>
          <w:b/>
          <w:bCs/>
          <w:color w:val="FF6600"/>
          <w:sz w:val="24"/>
          <w:szCs w:val="24"/>
        </w:rPr>
        <w:t>Step3:Teacherexplainsthenewtopic.</w:t>
      </w:r>
    </w:p>
    <w:p w:rsidR="001450CB" w:rsidRDefault="001945BC">
      <w:pPr>
        <w:autoSpaceDE w:val="0"/>
        <w:autoSpaceDN w:val="0"/>
        <w:adjustRightInd w:val="0"/>
      </w:pPr>
      <w:r>
        <w:rPr>
          <w:rFonts w:ascii="AvantGardeITCbyBT-Demi" w:hAnsi="AvantGardeITCbyBT-Demi" w:cs="AvantGardeITCbyBT-Demi"/>
          <w:b/>
          <w:bCs/>
          <w:color w:val="FF6600"/>
          <w:sz w:val="24"/>
          <w:szCs w:val="24"/>
        </w:rPr>
        <w:t>Step4:Teacherwelcomespupilsquestions.</w:t>
      </w:r>
    </w:p>
    <w:p w:rsidR="001450CB" w:rsidRDefault="001945BC">
      <w:pPr>
        <w:autoSpaceDE w:val="0"/>
        <w:autoSpaceDN w:val="0"/>
        <w:adjustRightInd w:val="0"/>
      </w:pPr>
      <w:r>
        <w:rPr>
          <w:rFonts w:ascii="AvantGardeITCbyBT-Demi" w:hAnsi="AvantGardeITCbyBT-Demi" w:cs="AvantGardeITCbyBT-Demi"/>
          <w:b/>
          <w:bCs/>
          <w:color w:val="FF6600"/>
          <w:sz w:val="24"/>
          <w:szCs w:val="24"/>
        </w:rPr>
        <w:t>Step5:Teacherevaluatesthepupils.</w:t>
      </w:r>
    </w:p>
    <w:p w:rsidR="001450CB" w:rsidRDefault="001945BC">
      <w:pPr>
        <w:autoSpaceDE w:val="0"/>
        <w:autoSpaceDN w:val="0"/>
        <w:adjustRightInd w:val="0"/>
      </w:pPr>
      <w:r>
        <w:rPr>
          <w:rFonts w:ascii="AvantGardeITCbyBT-Demi" w:hAnsi="AvantGardeITCbyBT-Demi" w:cs="AvantGardeITCbyBT-Demi"/>
          <w:b/>
          <w:bCs/>
          <w:color w:val="FF6600"/>
          <w:sz w:val="24"/>
          <w:szCs w:val="24"/>
        </w:rPr>
        <w:t>Assessment&amp;Evaluation:</w:t>
      </w:r>
    </w:p>
    <w:p w:rsidR="001450CB" w:rsidRDefault="001945BC">
      <w:pPr>
        <w:autoSpaceDE w:val="0"/>
        <w:autoSpaceDN w:val="0"/>
        <w:adjustRightInd w:val="0"/>
      </w:pPr>
      <w:r>
        <w:rPr>
          <w:rFonts w:ascii="Arial" w:eastAsia="Times New Roman" w:hAnsi="Arial" w:cs="Arial"/>
          <w:b/>
          <w:bCs/>
        </w:rPr>
        <w:t>1.Define</w:t>
      </w:r>
      <w:r>
        <w:rPr>
          <w:rFonts w:ascii="Arial" w:eastAsia="Times New Roman" w:hAnsi="Arial" w:cs="Arial"/>
          <w:b/>
          <w:bCs/>
        </w:rPr>
        <w:t>simpleanimalsfarmtools</w:t>
      </w:r>
    </w:p>
    <w:p w:rsidR="001450CB" w:rsidRDefault="001945BC">
      <w:pPr>
        <w:autoSpaceDE w:val="0"/>
        <w:autoSpaceDN w:val="0"/>
        <w:adjustRightInd w:val="0"/>
      </w:pPr>
      <w:r>
        <w:rPr>
          <w:rFonts w:ascii="Arial" w:eastAsia="Times New Roman" w:hAnsi="Arial" w:cs="Arial"/>
          <w:b/>
          <w:bCs/>
        </w:rPr>
        <w:lastRenderedPageBreak/>
        <w:t>2.listsome</w:t>
      </w:r>
      <w:r>
        <w:rPr>
          <w:rFonts w:ascii="Arial" w:eastAsia="Times New Roman" w:hAnsi="Arial" w:cs="Arial"/>
          <w:b/>
          <w:bCs/>
        </w:rPr>
        <w:t>examplesofsimpleanimalfarmtools.</w:t>
      </w:r>
    </w:p>
    <w:p w:rsidR="001450CB" w:rsidRDefault="001945BC">
      <w:pPr>
        <w:autoSpaceDE w:val="0"/>
        <w:autoSpaceDN w:val="0"/>
        <w:adjustRightInd w:val="0"/>
      </w:pPr>
      <w:r>
        <w:rPr>
          <w:rFonts w:ascii="Arial" w:eastAsia="Times New Roman" w:hAnsi="Arial" w:cs="Arial"/>
          <w:b/>
          <w:bCs/>
        </w:rPr>
        <w:t>3.Statethedescriptionofsomesimpleanimalfarm</w:t>
      </w:r>
      <w:r>
        <w:rPr>
          <w:rFonts w:ascii="Arial" w:eastAsia="Times New Roman" w:hAnsi="Arial" w:cs="Arial"/>
          <w:b/>
          <w:bCs/>
        </w:rPr>
        <w:t>tools</w:t>
      </w:r>
    </w:p>
    <w:p w:rsidR="001450CB" w:rsidRDefault="001945BC">
      <w:r>
        <w:rPr>
          <w:b/>
          <w:color w:val="FF0000"/>
        </w:rPr>
        <w:t>(WRAP-UPCONCLUSION)</w:t>
      </w:r>
    </w:p>
    <w:p w:rsidR="001450CB" w:rsidRDefault="001945BC">
      <w:pPr>
        <w:spacing w:after="0" w:line="240" w:lineRule="auto"/>
      </w:pPr>
      <w:r>
        <w:rPr>
          <w:b/>
        </w:rPr>
        <w:t>Teachergoesoverthetopiconceagaintoenhancebetterunderstanding.</w:t>
      </w:r>
    </w:p>
    <w:p w:rsidR="001450CB" w:rsidRDefault="001945BC">
      <w:pPr>
        <w:spacing w:after="0" w:line="240" w:lineRule="auto"/>
      </w:pPr>
      <w:r>
        <w:rPr>
          <w:b/>
          <w:color w:val="FF0000"/>
        </w:rPr>
        <w:t>ASSIGNMENT</w:t>
      </w:r>
    </w:p>
    <w:p w:rsidR="001450CB" w:rsidRDefault="001450CB">
      <w:pPr>
        <w:rPr>
          <w:b/>
          <w:bCs/>
        </w:rPr>
      </w:pPr>
    </w:p>
    <w:p w:rsidR="001450CB" w:rsidRDefault="001450CB">
      <w:pPr>
        <w:rPr>
          <w:b/>
          <w:bCs/>
        </w:rPr>
      </w:pPr>
    </w:p>
    <w:p w:rsidR="001450CB" w:rsidRDefault="001945BC">
      <w:pPr>
        <w:rPr>
          <w:b/>
          <w:bCs/>
        </w:rPr>
      </w:pPr>
      <w:r>
        <w:rPr>
          <w:b/>
          <w:bCs/>
        </w:rPr>
        <w:t>WEEK 10&amp;11</w:t>
      </w:r>
    </w:p>
    <w:p w:rsidR="001450CB" w:rsidRDefault="001945BC">
      <w:pPr>
        <w:pStyle w:val="Default"/>
      </w:pPr>
      <w:r>
        <w:rPr>
          <w:b/>
          <w:color w:val="FF0000"/>
          <w:sz w:val="28"/>
          <w:szCs w:val="28"/>
        </w:rPr>
        <w:t>Topic</w:t>
      </w:r>
      <w:r>
        <w:rPr>
          <w:b/>
          <w:sz w:val="28"/>
          <w:szCs w:val="28"/>
        </w:rPr>
        <w:t>:</w:t>
      </w:r>
      <w:r>
        <w:rPr>
          <w:b/>
          <w:sz w:val="28"/>
          <w:szCs w:val="28"/>
        </w:rPr>
        <w:t>WEED</w:t>
      </w:r>
    </w:p>
    <w:p w:rsidR="001450CB" w:rsidRDefault="001450CB">
      <w:pPr>
        <w:pStyle w:val="Default"/>
      </w:pPr>
    </w:p>
    <w:p w:rsidR="001450CB" w:rsidRDefault="001945BC">
      <w:pPr>
        <w:pStyle w:val="Default"/>
      </w:pPr>
      <w:r>
        <w:rPr>
          <w:b/>
          <w:color w:val="FF0000"/>
          <w:sz w:val="28"/>
          <w:szCs w:val="28"/>
        </w:rPr>
        <w:t>Subtitle</w:t>
      </w:r>
      <w:r>
        <w:rPr>
          <w:b/>
          <w:sz w:val="28"/>
          <w:szCs w:val="28"/>
        </w:rPr>
        <w:t>:</w:t>
      </w:r>
      <w:r>
        <w:rPr>
          <w:b/>
          <w:sz w:val="28"/>
          <w:szCs w:val="28"/>
        </w:rPr>
        <w:t>Meaning of weed</w:t>
      </w:r>
    </w:p>
    <w:p w:rsidR="001450CB" w:rsidRDefault="001450CB">
      <w:pPr>
        <w:pStyle w:val="Default"/>
      </w:pPr>
    </w:p>
    <w:p w:rsidR="001450CB" w:rsidRDefault="001945BC">
      <w:pPr>
        <w:pStyle w:val="Default"/>
      </w:pPr>
      <w:r>
        <w:rPr>
          <w:rFonts w:ascii="AvantGardeITCbyBT-Medium" w:hAnsi="AvantGardeITCbyBT-Medium" w:cs="AvantGardeITCbyBT-Medium"/>
          <w:b/>
          <w:bCs/>
          <w:color w:val="FF0000"/>
        </w:rPr>
        <w:t>LearningObjectives</w:t>
      </w:r>
      <w:r>
        <w:rPr>
          <w:rFonts w:ascii="AvantGardeITCbyBT-Medium" w:hAnsi="AvantGardeITCbyBT-Medium" w:cs="AvantGardeITCbyBT-Medium"/>
          <w:b/>
          <w:bCs/>
        </w:rPr>
        <w:t>:Attheendofthislesson,pupilsshouldbeableto:</w:t>
      </w:r>
    </w:p>
    <w:p w:rsidR="001450CB" w:rsidRDefault="001945BC">
      <w:pPr>
        <w:rPr>
          <w:b/>
          <w:color w:val="FF0000"/>
        </w:rPr>
      </w:pPr>
      <w:r>
        <w:rPr>
          <w:b/>
          <w:color w:val="FF0000"/>
        </w:rPr>
        <w:t>1. Define weed</w:t>
      </w:r>
    </w:p>
    <w:p w:rsidR="001450CB" w:rsidRDefault="001945BC">
      <w:pPr>
        <w:rPr>
          <w:b/>
          <w:color w:val="FF0000"/>
        </w:rPr>
      </w:pPr>
      <w:r>
        <w:rPr>
          <w:b/>
          <w:color w:val="FF0000"/>
        </w:rPr>
        <w:t xml:space="preserve">2. State 3 measures of </w:t>
      </w:r>
      <w:r>
        <w:rPr>
          <w:b/>
          <w:color w:val="FF0000"/>
        </w:rPr>
        <w:t>controlling weeds</w:t>
      </w:r>
    </w:p>
    <w:p w:rsidR="001450CB" w:rsidRDefault="001945BC">
      <w:pPr>
        <w:rPr>
          <w:b/>
          <w:color w:val="FF0000"/>
        </w:rPr>
      </w:pPr>
      <w:r>
        <w:rPr>
          <w:b/>
          <w:color w:val="FF0000"/>
        </w:rPr>
        <w:t>3. State the characteristics of weed</w:t>
      </w:r>
    </w:p>
    <w:p w:rsidR="001450CB" w:rsidRDefault="001945BC">
      <w:r>
        <w:rPr>
          <w:b/>
          <w:color w:val="FF0000"/>
        </w:rPr>
        <w:t>INSTRUCTIONALMATERIALS:</w:t>
      </w:r>
    </w:p>
    <w:p w:rsidR="001450CB" w:rsidRDefault="001945BC">
      <w:pPr>
        <w:pStyle w:val="Default"/>
      </w:pPr>
      <w:r>
        <w:rPr>
          <w:b/>
        </w:rPr>
        <w:t>Theteacherwillteachthelessonwiththeaidof:chartsandpicturesshowingthedifferenttypesofhouse.</w:t>
      </w:r>
    </w:p>
    <w:p w:rsidR="001450CB" w:rsidRDefault="001945BC">
      <w:r>
        <w:rPr>
          <w:b/>
          <w:color w:val="FF0000"/>
          <w:sz w:val="28"/>
          <w:szCs w:val="28"/>
        </w:rPr>
        <w:t>ResourcesandMaterials:</w:t>
      </w:r>
    </w:p>
    <w:p w:rsidR="001450CB" w:rsidRDefault="001945BC">
      <w:r>
        <w:rPr>
          <w:b/>
        </w:rPr>
        <w:t>Schemeofwork</w:t>
      </w:r>
    </w:p>
    <w:p w:rsidR="001450CB" w:rsidRDefault="001945BC">
      <w:pPr>
        <w:tabs>
          <w:tab w:val="left" w:pos="2480"/>
        </w:tabs>
      </w:pPr>
      <w:r>
        <w:rPr>
          <w:b/>
        </w:rPr>
        <w:t>Allrelevantmaterials</w:t>
      </w:r>
      <w:r>
        <w:tab/>
      </w:r>
    </w:p>
    <w:p w:rsidR="001450CB" w:rsidRDefault="001945BC">
      <w:r>
        <w:rPr>
          <w:b/>
        </w:rPr>
        <w:t>9-YearsBasicEducationCurricu</w:t>
      </w:r>
      <w:r>
        <w:rPr>
          <w:b/>
        </w:rPr>
        <w:t>lum</w:t>
      </w:r>
    </w:p>
    <w:p w:rsidR="001450CB" w:rsidRDefault="001945BC">
      <w:pPr>
        <w:tabs>
          <w:tab w:val="left" w:pos="2640"/>
        </w:tabs>
      </w:pPr>
      <w:r>
        <w:rPr>
          <w:b/>
        </w:rPr>
        <w:t>Onlineinformation</w:t>
      </w:r>
      <w:r>
        <w:tab/>
      </w:r>
    </w:p>
    <w:p w:rsidR="001450CB" w:rsidRDefault="001945BC">
      <w:pPr>
        <w:spacing w:after="0" w:line="240" w:lineRule="auto"/>
      </w:pPr>
      <w:r>
        <w:rPr>
          <w:rFonts w:ascii="Arial" w:eastAsia="Times New Roman" w:hAnsi="Arial" w:cs="Arial"/>
          <w:b/>
          <w:bCs/>
          <w:color w:val="FF0000"/>
        </w:rPr>
        <w:t>.</w:t>
      </w:r>
      <w:r>
        <w:rPr>
          <w:b/>
          <w:color w:val="FF0000"/>
          <w:sz w:val="28"/>
          <w:szCs w:val="28"/>
        </w:rPr>
        <w:t>BuildingBackground/connectiontopriorknowledge</w:t>
      </w:r>
      <w:r>
        <w:rPr>
          <w:b/>
          <w:sz w:val="28"/>
          <w:szCs w:val="28"/>
        </w:rPr>
        <w:t>:pupilsarefamiliarwiththetopicintheirpreviousclasses.</w:t>
      </w:r>
    </w:p>
    <w:p w:rsidR="001450CB" w:rsidRDefault="001945BC">
      <w:pPr>
        <w:pStyle w:val="Heading3"/>
        <w:shd w:val="clear" w:color="FFFFFF" w:fill="FFFFFF"/>
        <w:spacing w:before="0"/>
      </w:pPr>
      <w:r>
        <w:rPr>
          <w:rFonts w:ascii="AvantGardeITCbyBT-Medium" w:hAnsi="AvantGardeITCbyBT-Medium" w:cs="AvantGardeITCbyBT-Medium"/>
          <w:color w:val="FF0000"/>
          <w:sz w:val="24"/>
          <w:szCs w:val="24"/>
        </w:rPr>
        <w:t>Content</w:t>
      </w:r>
      <w:r>
        <w:tab/>
      </w:r>
    </w:p>
    <w:p w:rsidR="001450CB" w:rsidRDefault="001945BC">
      <w:pPr>
        <w:pStyle w:val="Heading2"/>
        <w:shd w:val="clear" w:color="auto" w:fill="FFFFFF"/>
        <w:spacing w:before="0" w:after="195"/>
        <w:rPr>
          <w:rFonts w:ascii="Gotham B" w:hAnsi="Gotham B" w:hint="eastAsia"/>
          <w:color w:val="213261"/>
          <w:spacing w:val="9"/>
        </w:rPr>
      </w:pPr>
      <w:r>
        <w:rPr>
          <w:rFonts w:ascii="Gotham B" w:hAnsi="Gotham B"/>
          <w:color w:val="213261"/>
          <w:spacing w:val="9"/>
        </w:rPr>
        <w:t>Description of a Weed</w:t>
      </w:r>
    </w:p>
    <w:p w:rsidR="001450CB" w:rsidRDefault="001945BC">
      <w:pPr>
        <w:pStyle w:val="NormalWeb"/>
        <w:shd w:val="clear" w:color="auto" w:fill="FFFFFF"/>
        <w:spacing w:before="0" w:beforeAutospacing="0" w:after="210" w:afterAutospacing="0"/>
        <w:rPr>
          <w:rFonts w:ascii="Gotham B" w:hAnsi="Gotham B"/>
          <w:b/>
          <w:bCs/>
          <w:color w:val="000000"/>
          <w:spacing w:val="6"/>
        </w:rPr>
      </w:pPr>
      <w:r>
        <w:rPr>
          <w:rFonts w:ascii="Gotham B" w:hAnsi="Gotham B"/>
          <w:b/>
          <w:bCs/>
          <w:color w:val="000000"/>
          <w:spacing w:val="6"/>
        </w:rPr>
        <w:t>There are numerous definitions of a weed, including:</w:t>
      </w:r>
    </w:p>
    <w:p w:rsidR="001450CB" w:rsidRDefault="001945BC">
      <w:pPr>
        <w:numPr>
          <w:ilvl w:val="0"/>
          <w:numId w:val="1"/>
        </w:numPr>
        <w:shd w:val="clear" w:color="auto" w:fill="FFFFFF"/>
        <w:spacing w:after="0" w:line="240" w:lineRule="auto"/>
        <w:ind w:left="255"/>
        <w:rPr>
          <w:rFonts w:ascii="Gotham B" w:hAnsi="Gotham B"/>
          <w:b/>
          <w:bCs/>
          <w:color w:val="000000"/>
          <w:spacing w:val="6"/>
        </w:rPr>
      </w:pPr>
      <w:r>
        <w:rPr>
          <w:rFonts w:ascii="Gotham B" w:hAnsi="Gotham B"/>
          <w:b/>
          <w:bCs/>
          <w:color w:val="000000"/>
          <w:spacing w:val="6"/>
        </w:rPr>
        <w:t>a plant out of place and not intentionally sown</w:t>
      </w:r>
    </w:p>
    <w:p w:rsidR="001450CB" w:rsidRDefault="001945BC">
      <w:pPr>
        <w:numPr>
          <w:ilvl w:val="0"/>
          <w:numId w:val="1"/>
        </w:numPr>
        <w:shd w:val="clear" w:color="auto" w:fill="FFFFFF"/>
        <w:spacing w:after="0" w:line="240" w:lineRule="auto"/>
        <w:ind w:left="255"/>
        <w:rPr>
          <w:rFonts w:ascii="Gotham B" w:hAnsi="Gotham B"/>
          <w:b/>
          <w:bCs/>
          <w:color w:val="000000"/>
          <w:spacing w:val="6"/>
        </w:rPr>
      </w:pPr>
      <w:r>
        <w:rPr>
          <w:rFonts w:ascii="Gotham B" w:hAnsi="Gotham B"/>
          <w:b/>
          <w:bCs/>
          <w:color w:val="000000"/>
          <w:spacing w:val="6"/>
        </w:rPr>
        <w:t>a</w:t>
      </w:r>
      <w:r>
        <w:rPr>
          <w:rFonts w:ascii="Gotham B" w:hAnsi="Gotham B"/>
          <w:b/>
          <w:bCs/>
          <w:color w:val="000000"/>
          <w:spacing w:val="6"/>
        </w:rPr>
        <w:t xml:space="preserve"> plant growing where it is not wanted</w:t>
      </w:r>
    </w:p>
    <w:p w:rsidR="001450CB" w:rsidRDefault="001945BC">
      <w:pPr>
        <w:numPr>
          <w:ilvl w:val="0"/>
          <w:numId w:val="1"/>
        </w:numPr>
        <w:shd w:val="clear" w:color="auto" w:fill="FFFFFF"/>
        <w:spacing w:after="0" w:line="240" w:lineRule="auto"/>
        <w:ind w:left="255"/>
        <w:rPr>
          <w:rFonts w:ascii="Gotham B" w:hAnsi="Gotham B"/>
          <w:b/>
          <w:bCs/>
          <w:color w:val="000000"/>
          <w:spacing w:val="6"/>
        </w:rPr>
      </w:pPr>
      <w:r>
        <w:rPr>
          <w:rFonts w:ascii="Gotham B" w:hAnsi="Gotham B"/>
          <w:b/>
          <w:bCs/>
          <w:color w:val="000000"/>
          <w:spacing w:val="6"/>
        </w:rPr>
        <w:lastRenderedPageBreak/>
        <w:t>a plant whose virtues have not yet been discovered. (R.W.Emerson)</w:t>
      </w:r>
    </w:p>
    <w:p w:rsidR="001450CB" w:rsidRDefault="001945BC">
      <w:pPr>
        <w:numPr>
          <w:ilvl w:val="0"/>
          <w:numId w:val="1"/>
        </w:numPr>
        <w:shd w:val="clear" w:color="auto" w:fill="FFFFFF"/>
        <w:spacing w:after="0" w:line="240" w:lineRule="auto"/>
        <w:ind w:left="255"/>
        <w:rPr>
          <w:rFonts w:ascii="Gotham B" w:hAnsi="Gotham B"/>
          <w:b/>
          <w:bCs/>
          <w:color w:val="000000"/>
          <w:spacing w:val="6"/>
        </w:rPr>
      </w:pPr>
      <w:r>
        <w:rPr>
          <w:rFonts w:ascii="Gotham B" w:hAnsi="Gotham B"/>
          <w:b/>
          <w:bCs/>
          <w:color w:val="000000"/>
          <w:spacing w:val="6"/>
        </w:rPr>
        <w:t>plants that are competitive, persistent, pernicious, and interfere negatively with human activity (Ross, et. al.)</w:t>
      </w:r>
    </w:p>
    <w:p w:rsidR="001450CB" w:rsidRDefault="001945BC">
      <w:pPr>
        <w:rPr>
          <w:b/>
          <w:bCs/>
          <w:color w:val="000000"/>
          <w:sz w:val="27"/>
          <w:szCs w:val="27"/>
        </w:rPr>
      </w:pPr>
      <w:r>
        <w:rPr>
          <w:b/>
          <w:bCs/>
          <w:color w:val="000000"/>
          <w:sz w:val="27"/>
          <w:szCs w:val="27"/>
        </w:rPr>
        <w:t>Cultural weed control – One of the eas</w:t>
      </w:r>
      <w:r>
        <w:rPr>
          <w:b/>
          <w:bCs/>
          <w:color w:val="000000"/>
          <w:sz w:val="27"/>
          <w:szCs w:val="27"/>
        </w:rPr>
        <w:t>iest ways to control weeds is through prevention or cultural control. Close planting in the garden can reduce weed growth by eliminating open space. Cover crops are good for this as well. Adding mulch will prevent light from getting to weed seeds and preve</w:t>
      </w:r>
      <w:r>
        <w:rPr>
          <w:b/>
          <w:bCs/>
          <w:color w:val="000000"/>
          <w:sz w:val="27"/>
          <w:szCs w:val="27"/>
        </w:rPr>
        <w:t xml:space="preserve">nts growth. Mechanical weed control – </w:t>
      </w:r>
    </w:p>
    <w:p w:rsidR="001450CB" w:rsidRDefault="001945BC">
      <w:pPr>
        <w:rPr>
          <w:b/>
          <w:bCs/>
          <w:color w:val="000000"/>
          <w:sz w:val="27"/>
          <w:szCs w:val="27"/>
        </w:rPr>
      </w:pPr>
      <w:r>
        <w:rPr>
          <w:b/>
          <w:bCs/>
          <w:color w:val="000000"/>
          <w:sz w:val="27"/>
          <w:szCs w:val="27"/>
        </w:rPr>
        <w:t>Mechanical control of common weed plants can be accomplished through hand pulling, hoeing, digging or mowing (which slows growth and reduces seed formation). While these methods are effective, they can be time consumi</w:t>
      </w:r>
      <w:r>
        <w:rPr>
          <w:b/>
          <w:bCs/>
          <w:color w:val="000000"/>
          <w:sz w:val="27"/>
          <w:szCs w:val="27"/>
        </w:rPr>
        <w:t xml:space="preserve">ng. </w:t>
      </w:r>
    </w:p>
    <w:p w:rsidR="001450CB" w:rsidRDefault="001945BC">
      <w:pPr>
        <w:rPr>
          <w:rFonts w:ascii="Times New Roman" w:hAnsi="Times New Roman"/>
          <w:b/>
          <w:bCs/>
        </w:rPr>
      </w:pPr>
      <w:r>
        <w:rPr>
          <w:b/>
          <w:bCs/>
          <w:color w:val="000000"/>
          <w:sz w:val="27"/>
          <w:szCs w:val="27"/>
        </w:rPr>
        <w:t xml:space="preserve">Chemical weed control </w:t>
      </w:r>
    </w:p>
    <w:p w:rsidR="001450CB" w:rsidRDefault="001945BC">
      <w:pPr>
        <w:pStyle w:val="Heading2"/>
        <w:shd w:val="clear" w:color="auto" w:fill="FFFFFF"/>
        <w:spacing w:before="0" w:after="195"/>
        <w:rPr>
          <w:rFonts w:ascii="Gotham B" w:hAnsi="Gotham B" w:hint="eastAsia"/>
          <w:color w:val="BF0000"/>
          <w:spacing w:val="9"/>
        </w:rPr>
      </w:pPr>
      <w:r>
        <w:rPr>
          <w:rFonts w:ascii="Gotham B" w:hAnsi="Gotham B"/>
          <w:color w:val="BF0000"/>
          <w:spacing w:val="9"/>
        </w:rPr>
        <w:t>Characteristics of weeds</w:t>
      </w:r>
    </w:p>
    <w:p w:rsidR="001450CB" w:rsidRDefault="001945BC">
      <w:pPr>
        <w:pStyle w:val="NormalWeb"/>
        <w:shd w:val="clear" w:color="auto" w:fill="FFFFFF"/>
        <w:spacing w:before="0" w:beforeAutospacing="0" w:after="210" w:afterAutospacing="0"/>
        <w:rPr>
          <w:rFonts w:ascii="Gotham B" w:hAnsi="Gotham B"/>
          <w:b/>
          <w:bCs/>
          <w:color w:val="000000"/>
          <w:spacing w:val="6"/>
        </w:rPr>
      </w:pPr>
      <w:r>
        <w:rPr>
          <w:rFonts w:ascii="Gotham B" w:hAnsi="Gotham B"/>
          <w:b/>
          <w:bCs/>
          <w:color w:val="000000"/>
          <w:spacing w:val="6"/>
        </w:rPr>
        <w:t>Certain characteristics are associated with and allow the survival of weeds. Weeds posses one or more of the following:</w:t>
      </w:r>
    </w:p>
    <w:p w:rsidR="001450CB" w:rsidRDefault="001945BC">
      <w:pPr>
        <w:pStyle w:val="NormalWeb"/>
        <w:shd w:val="clear" w:color="auto" w:fill="FFFFFF"/>
        <w:spacing w:before="0" w:beforeAutospacing="0" w:after="0" w:afterAutospacing="0"/>
        <w:rPr>
          <w:rFonts w:ascii="Gotham B" w:hAnsi="Gotham B"/>
          <w:b/>
          <w:bCs/>
          <w:color w:val="000000"/>
          <w:spacing w:val="6"/>
        </w:rPr>
      </w:pPr>
      <w:r>
        <w:rPr>
          <w:rFonts w:ascii="Gotham B" w:hAnsi="Gotham B"/>
          <w:b/>
          <w:bCs/>
          <w:color w:val="000000"/>
          <w:spacing w:val="6"/>
        </w:rPr>
        <w:t>a) abundant seed production;</w:t>
      </w:r>
      <w:r>
        <w:rPr>
          <w:rFonts w:ascii="Gotham B" w:hAnsi="Gotham B"/>
          <w:b/>
          <w:bCs/>
          <w:color w:val="000000"/>
          <w:spacing w:val="6"/>
        </w:rPr>
        <w:br/>
        <w:t>b) rapid population establishment;</w:t>
      </w:r>
      <w:r>
        <w:rPr>
          <w:rFonts w:ascii="Gotham B" w:hAnsi="Gotham B"/>
          <w:b/>
          <w:bCs/>
          <w:color w:val="000000"/>
          <w:spacing w:val="6"/>
        </w:rPr>
        <w:br/>
        <w:t>c) seed dormancy;</w:t>
      </w:r>
      <w:r>
        <w:rPr>
          <w:rFonts w:ascii="Gotham B" w:hAnsi="Gotham B"/>
          <w:b/>
          <w:bCs/>
          <w:color w:val="000000"/>
          <w:spacing w:val="6"/>
        </w:rPr>
        <w:br/>
      </w:r>
      <w:r>
        <w:rPr>
          <w:rFonts w:ascii="Gotham B" w:hAnsi="Gotham B"/>
          <w:b/>
          <w:bCs/>
          <w:color w:val="000000"/>
          <w:spacing w:val="6"/>
        </w:rPr>
        <w:t>d) long-term survival of buried seed;</w:t>
      </w:r>
      <w:r>
        <w:rPr>
          <w:rFonts w:ascii="Gotham B" w:hAnsi="Gotham B"/>
          <w:b/>
          <w:bCs/>
          <w:color w:val="000000"/>
          <w:spacing w:val="6"/>
        </w:rPr>
        <w:br/>
        <w:t>e) adaptation for spread;</w:t>
      </w:r>
      <w:r>
        <w:rPr>
          <w:rFonts w:ascii="Gotham B" w:hAnsi="Gotham B"/>
          <w:b/>
          <w:bCs/>
          <w:color w:val="000000"/>
          <w:spacing w:val="6"/>
        </w:rPr>
        <w:br/>
        <w:t>f) presence of vegetative reproductive structures; and</w:t>
      </w:r>
      <w:r>
        <w:rPr>
          <w:rFonts w:ascii="Gotham B" w:hAnsi="Gotham B"/>
          <w:b/>
          <w:bCs/>
          <w:color w:val="000000"/>
          <w:spacing w:val="6"/>
        </w:rPr>
        <w:br/>
        <w:t>g) ability to occupy sites disturbed by human activities.</w:t>
      </w:r>
    </w:p>
    <w:p w:rsidR="001450CB" w:rsidRDefault="001945BC">
      <w:pPr>
        <w:pStyle w:val="NormalWeb"/>
        <w:shd w:val="clear" w:color="auto" w:fill="FFFFFF"/>
        <w:spacing w:before="0" w:beforeAutospacing="0" w:after="210" w:afterAutospacing="0"/>
        <w:rPr>
          <w:rFonts w:ascii="Gotham B" w:hAnsi="Gotham B"/>
          <w:b/>
          <w:bCs/>
          <w:color w:val="000000"/>
          <w:spacing w:val="6"/>
        </w:rPr>
      </w:pPr>
      <w:r>
        <w:rPr>
          <w:rFonts w:ascii="Gotham B" w:hAnsi="Gotham B"/>
          <w:b/>
          <w:bCs/>
          <w:color w:val="000000"/>
          <w:spacing w:val="6"/>
        </w:rPr>
        <w:t>Weeds are troublesome in many ways. Primarily, they reduce crop yield by compet</w:t>
      </w:r>
      <w:r>
        <w:rPr>
          <w:rFonts w:ascii="Gotham B" w:hAnsi="Gotham B"/>
          <w:b/>
          <w:bCs/>
          <w:color w:val="000000"/>
          <w:spacing w:val="6"/>
        </w:rPr>
        <w:t>ing for water, light, soil nutrients, and space. Other problems associated with weeds in agriculture include:</w:t>
      </w:r>
    </w:p>
    <w:p w:rsidR="001450CB" w:rsidRDefault="001945BC">
      <w:pPr>
        <w:pStyle w:val="NormalWeb"/>
        <w:shd w:val="clear" w:color="auto" w:fill="FFFFFF"/>
        <w:spacing w:before="0" w:beforeAutospacing="0" w:after="0" w:afterAutospacing="0"/>
        <w:rPr>
          <w:rFonts w:ascii="Gotham B" w:hAnsi="Gotham B"/>
          <w:b/>
          <w:bCs/>
          <w:color w:val="000000"/>
          <w:spacing w:val="6"/>
        </w:rPr>
      </w:pPr>
      <w:r>
        <w:rPr>
          <w:rFonts w:ascii="Gotham B" w:hAnsi="Gotham B"/>
          <w:b/>
          <w:bCs/>
          <w:color w:val="000000"/>
          <w:spacing w:val="6"/>
        </w:rPr>
        <w:t>a) reduced crop quality by contaminating the commodity;</w:t>
      </w:r>
      <w:r>
        <w:rPr>
          <w:rFonts w:ascii="Gotham B" w:hAnsi="Gotham B"/>
          <w:b/>
          <w:bCs/>
          <w:color w:val="000000"/>
          <w:spacing w:val="6"/>
        </w:rPr>
        <w:br/>
        <w:t>b) interference with harvest;</w:t>
      </w:r>
      <w:r>
        <w:rPr>
          <w:rFonts w:ascii="Gotham B" w:hAnsi="Gotham B"/>
          <w:b/>
          <w:bCs/>
          <w:color w:val="000000"/>
          <w:spacing w:val="6"/>
        </w:rPr>
        <w:br/>
        <w:t>c) serve as hosts for crop diseases or provide shelter for i</w:t>
      </w:r>
      <w:r>
        <w:rPr>
          <w:rFonts w:ascii="Gotham B" w:hAnsi="Gotham B"/>
          <w:b/>
          <w:bCs/>
          <w:color w:val="000000"/>
          <w:spacing w:val="6"/>
        </w:rPr>
        <w:t>nsects to</w:t>
      </w:r>
      <w:r>
        <w:rPr>
          <w:rFonts w:ascii="Gotham B" w:hAnsi="Gotham B"/>
          <w:b/>
          <w:bCs/>
          <w:color w:val="000000"/>
          <w:spacing w:val="6"/>
        </w:rPr>
        <w:br/>
        <w:t>overwinter;</w:t>
      </w:r>
      <w:r>
        <w:rPr>
          <w:rFonts w:ascii="Gotham B" w:hAnsi="Gotham B"/>
          <w:b/>
          <w:bCs/>
          <w:color w:val="000000"/>
          <w:spacing w:val="6"/>
        </w:rPr>
        <w:br/>
        <w:t>d) limit the choice of crop rotation sequences and cultural</w:t>
      </w:r>
      <w:r>
        <w:rPr>
          <w:rFonts w:ascii="Gotham B" w:hAnsi="Gotham B"/>
          <w:b/>
          <w:bCs/>
          <w:color w:val="000000"/>
          <w:spacing w:val="6"/>
        </w:rPr>
        <w:br/>
        <w:t>practices; and</w:t>
      </w:r>
      <w:r>
        <w:rPr>
          <w:rFonts w:ascii="Gotham B" w:hAnsi="Gotham B"/>
          <w:b/>
          <w:bCs/>
          <w:color w:val="000000"/>
          <w:spacing w:val="6"/>
        </w:rPr>
        <w:br/>
        <w:t>e) production of chemical substances which are toxic to crop plants</w:t>
      </w:r>
      <w:r>
        <w:rPr>
          <w:rFonts w:ascii="Gotham B" w:hAnsi="Gotham B"/>
          <w:b/>
          <w:bCs/>
          <w:color w:val="000000"/>
          <w:spacing w:val="6"/>
        </w:rPr>
        <w:br/>
        <w:t>(</w:t>
      </w:r>
      <w:r>
        <w:rPr>
          <w:rStyle w:val="Strong"/>
          <w:rFonts w:ascii="Gotham B" w:hAnsi="Gotham B"/>
          <w:color w:val="000000"/>
          <w:spacing w:val="6"/>
        </w:rPr>
        <w:t>allelopathy</w:t>
      </w:r>
      <w:r>
        <w:rPr>
          <w:rFonts w:ascii="Gotham B" w:hAnsi="Gotham B"/>
          <w:b/>
          <w:bCs/>
          <w:color w:val="000000"/>
          <w:spacing w:val="6"/>
        </w:rPr>
        <w:t>), animals, or humans.</w:t>
      </w:r>
    </w:p>
    <w:p w:rsidR="001450CB" w:rsidRDefault="001450CB">
      <w:pPr>
        <w:rPr>
          <w:b/>
          <w:bCs/>
        </w:rPr>
      </w:pPr>
    </w:p>
    <w:p w:rsidR="001450CB" w:rsidRDefault="001450CB">
      <w:pPr>
        <w:pStyle w:val="Heading2"/>
        <w:pBdr>
          <w:bottom w:val="single" w:sz="6" w:space="0" w:color="A2A9B1"/>
        </w:pBdr>
        <w:shd w:val="clear" w:color="auto" w:fill="FFFFFF"/>
        <w:spacing w:before="240" w:after="60"/>
        <w:rPr>
          <w:rFonts w:ascii="Georgia" w:hAnsi="Georgia"/>
          <w:color w:val="000000"/>
        </w:rPr>
      </w:pPr>
    </w:p>
    <w:p w:rsidR="001450CB" w:rsidRDefault="001945BC">
      <w:pPr>
        <w:autoSpaceDE w:val="0"/>
        <w:autoSpaceDN w:val="0"/>
        <w:adjustRightInd w:val="0"/>
      </w:pPr>
      <w:r>
        <w:rPr>
          <w:rFonts w:ascii="AvantGardeITCbyBT-Demi" w:hAnsi="AvantGardeITCbyBT-Demi" w:cs="AvantGardeITCbyBT-Demi"/>
          <w:b/>
          <w:bCs/>
          <w:color w:val="FF6600"/>
          <w:sz w:val="24"/>
          <w:szCs w:val="24"/>
        </w:rPr>
        <w:t>Strategies&amp;Activities:</w:t>
      </w:r>
    </w:p>
    <w:p w:rsidR="001450CB" w:rsidRDefault="001945BC">
      <w:pPr>
        <w:autoSpaceDE w:val="0"/>
        <w:autoSpaceDN w:val="0"/>
        <w:adjustRightInd w:val="0"/>
      </w:pPr>
      <w:r>
        <w:rPr>
          <w:rFonts w:ascii="AvantGardeITCbyBT-Demi" w:hAnsi="AvantGardeITCbyBT-Demi" w:cs="AvantGardeITCbyBT-Demi"/>
          <w:b/>
          <w:bCs/>
          <w:color w:val="FF6600"/>
          <w:sz w:val="24"/>
          <w:szCs w:val="24"/>
        </w:rPr>
        <w:lastRenderedPageBreak/>
        <w:t>Step:Teacherrevisestheprevioust</w:t>
      </w:r>
      <w:r>
        <w:rPr>
          <w:rFonts w:ascii="AvantGardeITCbyBT-Demi" w:hAnsi="AvantGardeITCbyBT-Demi" w:cs="AvantGardeITCbyBT-Demi"/>
          <w:b/>
          <w:bCs/>
          <w:color w:val="FF6600"/>
          <w:sz w:val="24"/>
          <w:szCs w:val="24"/>
        </w:rPr>
        <w:t>opic.</w:t>
      </w:r>
    </w:p>
    <w:p w:rsidR="001450CB" w:rsidRDefault="001945BC">
      <w:pPr>
        <w:autoSpaceDE w:val="0"/>
        <w:autoSpaceDN w:val="0"/>
        <w:adjustRightInd w:val="0"/>
      </w:pPr>
      <w:r>
        <w:rPr>
          <w:rFonts w:ascii="AvantGardeITCbyBT-Demi" w:hAnsi="AvantGardeITCbyBT-Demi" w:cs="AvantGardeITCbyBT-Demi"/>
          <w:b/>
          <w:bCs/>
          <w:color w:val="FF6600"/>
          <w:sz w:val="24"/>
          <w:szCs w:val="24"/>
        </w:rPr>
        <w:t>Step2:Teacherintroducesthenewtopic.</w:t>
      </w:r>
    </w:p>
    <w:p w:rsidR="001450CB" w:rsidRDefault="001945BC">
      <w:pPr>
        <w:autoSpaceDE w:val="0"/>
        <w:autoSpaceDN w:val="0"/>
        <w:adjustRightInd w:val="0"/>
      </w:pPr>
      <w:r>
        <w:rPr>
          <w:rFonts w:ascii="AvantGardeITCbyBT-Demi" w:hAnsi="AvantGardeITCbyBT-Demi" w:cs="AvantGardeITCbyBT-Demi"/>
          <w:b/>
          <w:bCs/>
          <w:color w:val="FF6600"/>
          <w:sz w:val="24"/>
          <w:szCs w:val="24"/>
        </w:rPr>
        <w:t>Step3:Teacherexplainsthenewtopic.</w:t>
      </w:r>
    </w:p>
    <w:p w:rsidR="001450CB" w:rsidRDefault="001945BC">
      <w:pPr>
        <w:autoSpaceDE w:val="0"/>
        <w:autoSpaceDN w:val="0"/>
        <w:adjustRightInd w:val="0"/>
      </w:pPr>
      <w:r>
        <w:rPr>
          <w:rFonts w:ascii="AvantGardeITCbyBT-Demi" w:hAnsi="AvantGardeITCbyBT-Demi" w:cs="AvantGardeITCbyBT-Demi"/>
          <w:b/>
          <w:bCs/>
          <w:color w:val="FF6600"/>
          <w:sz w:val="24"/>
          <w:szCs w:val="24"/>
        </w:rPr>
        <w:t>Step4:Teacherwelcomespupilsquestions.</w:t>
      </w:r>
    </w:p>
    <w:p w:rsidR="001450CB" w:rsidRDefault="001945BC">
      <w:pPr>
        <w:autoSpaceDE w:val="0"/>
        <w:autoSpaceDN w:val="0"/>
        <w:adjustRightInd w:val="0"/>
      </w:pPr>
      <w:r>
        <w:rPr>
          <w:rFonts w:ascii="AvantGardeITCbyBT-Demi" w:hAnsi="AvantGardeITCbyBT-Demi" w:cs="AvantGardeITCbyBT-Demi"/>
          <w:b/>
          <w:bCs/>
          <w:color w:val="FF6600"/>
          <w:sz w:val="24"/>
          <w:szCs w:val="24"/>
        </w:rPr>
        <w:t>Step5:Teacherevaluatesthepupils.</w:t>
      </w:r>
    </w:p>
    <w:p w:rsidR="001450CB" w:rsidRDefault="001945BC">
      <w:pPr>
        <w:autoSpaceDE w:val="0"/>
        <w:autoSpaceDN w:val="0"/>
        <w:adjustRightInd w:val="0"/>
        <w:rPr>
          <w:rFonts w:ascii="AvantGardeITCbyBT-Demi" w:hAnsi="AvantGardeITCbyBT-Demi" w:cs="AvantGardeITCbyBT-Demi"/>
          <w:b/>
          <w:bCs/>
          <w:color w:val="FF6600"/>
          <w:sz w:val="24"/>
          <w:szCs w:val="24"/>
        </w:rPr>
      </w:pPr>
      <w:r>
        <w:rPr>
          <w:rFonts w:ascii="AvantGardeITCbyBT-Demi" w:hAnsi="AvantGardeITCbyBT-Demi" w:cs="AvantGardeITCbyBT-Demi"/>
          <w:b/>
          <w:bCs/>
          <w:color w:val="FF6600"/>
          <w:sz w:val="24"/>
          <w:szCs w:val="24"/>
        </w:rPr>
        <w:t>Assessment&amp;Evaluation:</w:t>
      </w:r>
    </w:p>
    <w:p w:rsidR="001450CB" w:rsidRDefault="001945BC">
      <w:r>
        <w:rPr>
          <w:b/>
          <w:color w:val="FF0000"/>
        </w:rPr>
        <w:t>1.Defineweed</w:t>
      </w:r>
    </w:p>
    <w:p w:rsidR="001450CB" w:rsidRDefault="001945BC">
      <w:r>
        <w:rPr>
          <w:b/>
          <w:color w:val="FF0000"/>
        </w:rPr>
        <w:t>2.State3measuresofcontrollingweeds</w:t>
      </w:r>
    </w:p>
    <w:p w:rsidR="001450CB" w:rsidRDefault="001945BC">
      <w:r>
        <w:rPr>
          <w:b/>
          <w:color w:val="FF0000"/>
        </w:rPr>
        <w:t>3.Statethecharacteristicsofweed</w:t>
      </w:r>
    </w:p>
    <w:p w:rsidR="001450CB" w:rsidRDefault="001945BC">
      <w:pPr>
        <w:autoSpaceDE w:val="0"/>
        <w:autoSpaceDN w:val="0"/>
        <w:adjustRightInd w:val="0"/>
        <w:rPr>
          <w:color w:val="BF0000"/>
        </w:rPr>
      </w:pPr>
      <w:r>
        <w:rPr>
          <w:color w:val="BF0000"/>
        </w:rPr>
        <w:t xml:space="preserve">Wrap </w:t>
      </w:r>
      <w:r>
        <w:rPr>
          <w:color w:val="BF0000"/>
        </w:rPr>
        <w:t>up(conclusion)</w:t>
      </w:r>
    </w:p>
    <w:p w:rsidR="001450CB" w:rsidRDefault="001945BC">
      <w:pPr>
        <w:spacing w:after="0" w:line="240" w:lineRule="auto"/>
      </w:pPr>
      <w:r>
        <w:rPr>
          <w:b/>
        </w:rPr>
        <w:t>Teachergoesoverthetopiconceagaintoenhancebetterunderstanding.</w:t>
      </w:r>
    </w:p>
    <w:p w:rsidR="001450CB" w:rsidRDefault="001945BC">
      <w:pPr>
        <w:spacing w:after="0" w:line="240" w:lineRule="auto"/>
      </w:pPr>
      <w:r>
        <w:rPr>
          <w:b/>
          <w:color w:val="FF0000"/>
        </w:rPr>
        <w:t>ASSIGNMENT</w:t>
      </w:r>
    </w:p>
    <w:p w:rsidR="001450CB" w:rsidRDefault="001945BC">
      <w:r>
        <w:rPr>
          <w:b/>
          <w:color w:val="FF0000"/>
        </w:rPr>
        <w:t>1.Defineweed</w:t>
      </w:r>
    </w:p>
    <w:p w:rsidR="001450CB" w:rsidRDefault="001945BC">
      <w:r>
        <w:rPr>
          <w:b/>
          <w:color w:val="FF0000"/>
        </w:rPr>
        <w:t>2.State3measuresofcontrollingweeds</w:t>
      </w:r>
    </w:p>
    <w:p w:rsidR="001450CB" w:rsidRDefault="001945BC">
      <w:r>
        <w:rPr>
          <w:b/>
          <w:color w:val="FF0000"/>
        </w:rPr>
        <w:t>3.Statethecharacteristicsofweed</w:t>
      </w:r>
    </w:p>
    <w:p w:rsidR="001450CB" w:rsidRDefault="001450CB"/>
    <w:p w:rsidR="001450CB" w:rsidRDefault="001450CB">
      <w:pPr>
        <w:pStyle w:val="NormalWeb"/>
        <w:shd w:val="clear" w:color="auto" w:fill="FFFFFF"/>
        <w:spacing w:before="120" w:beforeAutospacing="0" w:after="120" w:afterAutospacing="0"/>
        <w:rPr>
          <w:rFonts w:ascii="Arial" w:hAnsi="Arial" w:cs="Arial"/>
          <w:b/>
          <w:bCs/>
          <w:color w:val="222222"/>
          <w:sz w:val="21"/>
          <w:szCs w:val="21"/>
        </w:rPr>
      </w:pPr>
    </w:p>
    <w:sectPr w:rsidR="001450CB" w:rsidSect="001450C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AvantGardeITCbyBT-Medium">
    <w:altName w:val="Times New Roman"/>
    <w:charset w:val="00"/>
    <w:family w:val="roman"/>
    <w:pitch w:val="variable"/>
    <w:sig w:usb0="20007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Segoe UI">
    <w:altName w:val="Segoe UI"/>
    <w:panose1 w:val="020B0502040204020203"/>
    <w:charset w:val="00"/>
    <w:family w:val="swiss"/>
    <w:pitch w:val="variable"/>
    <w:sig w:usb0="E10022FF" w:usb1="C000E47F" w:usb2="00000029" w:usb3="00000000" w:csb0="000001DF" w:csb1="00000000"/>
  </w:font>
  <w:font w:name="AvantGardeITCbyBT-Demi">
    <w:altName w:val="Times New Roman"/>
    <w:charset w:val="00"/>
    <w:family w:val="roman"/>
    <w:pitch w:val="variable"/>
    <w:sig w:usb0="20007A87" w:usb1="80000000" w:usb2="00000008" w:usb3="00000000" w:csb0="000001FF" w:csb1="00000000"/>
  </w:font>
  <w:font w:name="Trebuchet MS">
    <w:altName w:val="Trebuchet MS"/>
    <w:panose1 w:val="020B0603020202020204"/>
    <w:charset w:val="00"/>
    <w:family w:val="swiss"/>
    <w:pitch w:val="variable"/>
    <w:sig w:usb0="00000287" w:usb1="00000000" w:usb2="00000000" w:usb3="00000000" w:csb0="0000009F" w:csb1="00000000"/>
  </w:font>
  <w:font w:name="Gotham B">
    <w:altName w:val="Times New Roman"/>
    <w:charset w:val="00"/>
    <w:family w:val="roman"/>
    <w:pitch w:val="default"/>
    <w:sig w:usb0="00000000" w:usb1="00000000" w:usb2="00000000" w:usb3="00000000" w:csb0="00000000" w:csb1="00000000"/>
  </w:font>
  <w:font w:name="Georgia">
    <w:altName w:val="Georgia"/>
    <w:panose1 w:val="02040502050405020303"/>
    <w:charset w:val="00"/>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multilevel"/>
    <w:tmpl w:val="739ED49C"/>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
      <w:lvlJc w:val="left"/>
      <w:pPr>
        <w:tabs>
          <w:tab w:val="left" w:pos="1440"/>
        </w:tabs>
        <w:ind w:left="1440" w:hanging="360"/>
      </w:pPr>
      <w:rPr>
        <w:rFonts w:ascii="Symbol" w:hAnsi="Symbol" w:hint="default"/>
        <w:sz w:val="20"/>
      </w:rPr>
    </w:lvl>
    <w:lvl w:ilvl="2" w:tentative="1">
      <w:start w:val="1"/>
      <w:numFmt w:val="bullet"/>
      <w:lvlText w:val=""/>
      <w:lvlJc w:val="left"/>
      <w:pPr>
        <w:tabs>
          <w:tab w:val="left" w:pos="2160"/>
        </w:tabs>
        <w:ind w:left="2160" w:hanging="360"/>
      </w:pPr>
      <w:rPr>
        <w:rFonts w:ascii="Symbol" w:hAnsi="Symbol" w:hint="default"/>
        <w:sz w:val="20"/>
      </w:rPr>
    </w:lvl>
    <w:lvl w:ilvl="3" w:tentative="1">
      <w:start w:val="1"/>
      <w:numFmt w:val="bullet"/>
      <w:lvlText w:val=""/>
      <w:lvlJc w:val="left"/>
      <w:pPr>
        <w:tabs>
          <w:tab w:val="left" w:pos="2880"/>
        </w:tabs>
        <w:ind w:left="2880" w:hanging="360"/>
      </w:pPr>
      <w:rPr>
        <w:rFonts w:ascii="Symbol" w:hAnsi="Symbol" w:hint="default"/>
        <w:sz w:val="20"/>
      </w:rPr>
    </w:lvl>
    <w:lvl w:ilvl="4" w:tentative="1">
      <w:start w:val="1"/>
      <w:numFmt w:val="bullet"/>
      <w:lvlText w:val=""/>
      <w:lvlJc w:val="left"/>
      <w:pPr>
        <w:tabs>
          <w:tab w:val="left" w:pos="3600"/>
        </w:tabs>
        <w:ind w:left="3600" w:hanging="360"/>
      </w:pPr>
      <w:rPr>
        <w:rFonts w:ascii="Symbol" w:hAnsi="Symbol" w:hint="default"/>
        <w:sz w:val="20"/>
      </w:rPr>
    </w:lvl>
    <w:lvl w:ilvl="5" w:tentative="1">
      <w:start w:val="1"/>
      <w:numFmt w:val="bullet"/>
      <w:lvlText w:val=""/>
      <w:lvlJc w:val="left"/>
      <w:pPr>
        <w:tabs>
          <w:tab w:val="left" w:pos="4320"/>
        </w:tabs>
        <w:ind w:left="4320" w:hanging="360"/>
      </w:pPr>
      <w:rPr>
        <w:rFonts w:ascii="Symbol" w:hAnsi="Symbol" w:hint="default"/>
        <w:sz w:val="20"/>
      </w:rPr>
    </w:lvl>
    <w:lvl w:ilvl="6" w:tentative="1">
      <w:start w:val="1"/>
      <w:numFmt w:val="bullet"/>
      <w:lvlText w:val=""/>
      <w:lvlJc w:val="left"/>
      <w:pPr>
        <w:tabs>
          <w:tab w:val="left" w:pos="5040"/>
        </w:tabs>
        <w:ind w:left="5040" w:hanging="360"/>
      </w:pPr>
      <w:rPr>
        <w:rFonts w:ascii="Symbol" w:hAnsi="Symbol" w:hint="default"/>
        <w:sz w:val="20"/>
      </w:rPr>
    </w:lvl>
    <w:lvl w:ilvl="7" w:tentative="1">
      <w:start w:val="1"/>
      <w:numFmt w:val="bullet"/>
      <w:lvlText w:val=""/>
      <w:lvlJc w:val="left"/>
      <w:pPr>
        <w:tabs>
          <w:tab w:val="left" w:pos="5760"/>
        </w:tabs>
        <w:ind w:left="5760" w:hanging="360"/>
      </w:pPr>
      <w:rPr>
        <w:rFonts w:ascii="Symbol" w:hAnsi="Symbol" w:hint="default"/>
        <w:sz w:val="20"/>
      </w:rPr>
    </w:lvl>
    <w:lvl w:ilvl="8" w:tentative="1">
      <w:start w:val="1"/>
      <w:numFmt w:val="bullet"/>
      <w:lvlText w:val=""/>
      <w:lvlJc w:val="left"/>
      <w:pPr>
        <w:tabs>
          <w:tab w:val="left" w:pos="6480"/>
        </w:tabs>
        <w:ind w:left="6480" w:hanging="360"/>
      </w:pPr>
      <w:rPr>
        <w:rFonts w:ascii="Symbol" w:hAnsi="Symbol" w:hint="default"/>
        <w:sz w:val="20"/>
      </w:rPr>
    </w:lvl>
  </w:abstractNum>
  <w:abstractNum w:abstractNumId="1">
    <w:nsid w:val="00000001"/>
    <w:multiLevelType w:val="hybridMultilevel"/>
    <w:tmpl w:val="1472D0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0000002"/>
    <w:multiLevelType w:val="hybridMultilevel"/>
    <w:tmpl w:val="387AFDD8"/>
    <w:lvl w:ilvl="0" w:tplc="7DE4F1C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0000003"/>
    <w:multiLevelType w:val="hybridMultilevel"/>
    <w:tmpl w:val="A7AA9E74"/>
    <w:lvl w:ilvl="0" w:tplc="3BF2349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0000004"/>
    <w:multiLevelType w:val="hybridMultilevel"/>
    <w:tmpl w:val="ECCCEE6E"/>
    <w:lvl w:ilvl="0" w:tplc="89EA42F4">
      <w:start w:val="10"/>
      <w:numFmt w:val="bullet"/>
      <w:lvlText w:val=""/>
      <w:lvlJc w:val="left"/>
      <w:pPr>
        <w:ind w:left="720" w:hanging="360"/>
      </w:pPr>
      <w:rPr>
        <w:rFonts w:ascii="Symbol" w:eastAsia="Calibri" w:hAnsi="Symbol" w:cs="SimSu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0000005"/>
    <w:multiLevelType w:val="hybridMultilevel"/>
    <w:tmpl w:val="0A3865A4"/>
    <w:lvl w:ilvl="0" w:tplc="605C374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0000006"/>
    <w:multiLevelType w:val="multilevel"/>
    <w:tmpl w:val="F94EE834"/>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7">
    <w:nsid w:val="00000007"/>
    <w:multiLevelType w:val="hybridMultilevel"/>
    <w:tmpl w:val="0000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0000008"/>
    <w:multiLevelType w:val="hybridMultilevel"/>
    <w:tmpl w:val="0000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0000009"/>
    <w:multiLevelType w:val="hybridMultilevel"/>
    <w:tmpl w:val="0000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5"/>
  </w:num>
  <w:num w:numId="6">
    <w:abstractNumId w:val="3"/>
  </w:num>
  <w:num w:numId="7">
    <w:abstractNumId w:val="6"/>
  </w:num>
  <w:num w:numId="8">
    <w:abstractNumId w:val="7"/>
  </w:num>
  <w:num w:numId="9">
    <w:abstractNumId w:val="8"/>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1450CB"/>
    <w:rsid w:val="001450CB"/>
    <w:rsid w:val="001945B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SimSu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50CB"/>
  </w:style>
  <w:style w:type="paragraph" w:styleId="Heading1">
    <w:name w:val="heading 1"/>
    <w:basedOn w:val="Normal"/>
    <w:link w:val="Heading1Char"/>
    <w:uiPriority w:val="9"/>
    <w:qFormat/>
    <w:rsid w:val="001450C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qFormat/>
    <w:rsid w:val="001450CB"/>
    <w:pPr>
      <w:keepNext/>
      <w:keepLines/>
      <w:spacing w:before="200" w:after="0"/>
      <w:outlineLvl w:val="1"/>
    </w:pPr>
    <w:rPr>
      <w:rFonts w:ascii="Cambria" w:eastAsia="SimSun" w:hAnsi="Cambria"/>
      <w:b/>
      <w:bCs/>
      <w:color w:val="4F81BD"/>
      <w:sz w:val="26"/>
      <w:szCs w:val="26"/>
    </w:rPr>
  </w:style>
  <w:style w:type="paragraph" w:styleId="Heading3">
    <w:name w:val="heading 3"/>
    <w:basedOn w:val="Normal"/>
    <w:next w:val="Normal"/>
    <w:link w:val="Heading3Char"/>
    <w:uiPriority w:val="9"/>
    <w:qFormat/>
    <w:rsid w:val="001450CB"/>
    <w:pPr>
      <w:keepNext/>
      <w:keepLines/>
      <w:spacing w:before="200" w:after="0"/>
      <w:outlineLvl w:val="2"/>
    </w:pPr>
    <w:rPr>
      <w:rFonts w:ascii="Cambria" w:eastAsia="SimSun" w:hAnsi="Cambria"/>
      <w:b/>
      <w:bCs/>
      <w:color w:val="4F81BD"/>
    </w:rPr>
  </w:style>
  <w:style w:type="paragraph" w:styleId="Heading4">
    <w:name w:val="heading 4"/>
    <w:basedOn w:val="Normal"/>
    <w:next w:val="Normal"/>
    <w:link w:val="Heading4Char"/>
    <w:uiPriority w:val="9"/>
    <w:qFormat/>
    <w:rsid w:val="001450CB"/>
    <w:pPr>
      <w:keepNext/>
      <w:keepLines/>
      <w:spacing w:before="200" w:after="0"/>
      <w:outlineLvl w:val="3"/>
    </w:pPr>
    <w:rPr>
      <w:rFonts w:ascii="Cambria" w:eastAsia="SimSun"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1450CB"/>
    <w:rPr>
      <w:color w:val="0000FF"/>
      <w:u w:val="single"/>
    </w:rPr>
  </w:style>
  <w:style w:type="character" w:customStyle="1" w:styleId="justified-desc">
    <w:name w:val="justified-desc"/>
    <w:basedOn w:val="DefaultParagraphFont"/>
    <w:rsid w:val="001450CB"/>
  </w:style>
  <w:style w:type="paragraph" w:styleId="BalloonText">
    <w:name w:val="Balloon Text"/>
    <w:basedOn w:val="Normal"/>
    <w:link w:val="BalloonTextChar"/>
    <w:uiPriority w:val="99"/>
    <w:rsid w:val="001450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1450CB"/>
    <w:rPr>
      <w:rFonts w:ascii="Tahoma" w:hAnsi="Tahoma" w:cs="Tahoma"/>
      <w:sz w:val="16"/>
      <w:szCs w:val="16"/>
    </w:rPr>
  </w:style>
  <w:style w:type="character" w:customStyle="1" w:styleId="Heading1Char">
    <w:name w:val="Heading 1 Char"/>
    <w:basedOn w:val="DefaultParagraphFont"/>
    <w:link w:val="Heading1"/>
    <w:uiPriority w:val="9"/>
    <w:rsid w:val="001450CB"/>
    <w:rPr>
      <w:rFonts w:ascii="Times New Roman" w:eastAsia="Times New Roman" w:hAnsi="Times New Roman" w:cs="Times New Roman"/>
      <w:b/>
      <w:bCs/>
      <w:kern w:val="36"/>
      <w:sz w:val="48"/>
      <w:szCs w:val="48"/>
    </w:rPr>
  </w:style>
  <w:style w:type="character" w:styleId="Strong">
    <w:name w:val="Strong"/>
    <w:basedOn w:val="DefaultParagraphFont"/>
    <w:uiPriority w:val="22"/>
    <w:qFormat/>
    <w:rsid w:val="001450CB"/>
    <w:rPr>
      <w:b/>
      <w:bCs/>
    </w:rPr>
  </w:style>
  <w:style w:type="character" w:customStyle="1" w:styleId="apple-converted-space">
    <w:name w:val="apple-converted-space"/>
    <w:basedOn w:val="DefaultParagraphFont"/>
    <w:rsid w:val="001450CB"/>
  </w:style>
  <w:style w:type="character" w:customStyle="1" w:styleId="reputation">
    <w:name w:val="reputation"/>
    <w:basedOn w:val="DefaultParagraphFont"/>
    <w:rsid w:val="001450CB"/>
  </w:style>
  <w:style w:type="paragraph" w:styleId="NormalWeb">
    <w:name w:val="Normal (Web)"/>
    <w:basedOn w:val="Normal"/>
    <w:uiPriority w:val="99"/>
    <w:rsid w:val="001450C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1450CB"/>
    <w:rPr>
      <w:rFonts w:ascii="Cambria" w:eastAsia="SimSun" w:hAnsi="Cambria" w:cs="SimSun"/>
      <w:b/>
      <w:bCs/>
      <w:color w:val="4F81BD"/>
      <w:sz w:val="26"/>
      <w:szCs w:val="26"/>
    </w:rPr>
  </w:style>
  <w:style w:type="character" w:customStyle="1" w:styleId="Heading3Char">
    <w:name w:val="Heading 3 Char"/>
    <w:basedOn w:val="DefaultParagraphFont"/>
    <w:link w:val="Heading3"/>
    <w:uiPriority w:val="9"/>
    <w:rsid w:val="001450CB"/>
    <w:rPr>
      <w:rFonts w:ascii="Cambria" w:eastAsia="SimSun" w:hAnsi="Cambria" w:cs="SimSun"/>
      <w:b/>
      <w:bCs/>
      <w:color w:val="4F81BD"/>
    </w:rPr>
  </w:style>
  <w:style w:type="character" w:styleId="Emphasis">
    <w:name w:val="Emphasis"/>
    <w:basedOn w:val="DefaultParagraphFont"/>
    <w:uiPriority w:val="20"/>
    <w:qFormat/>
    <w:rsid w:val="001450CB"/>
    <w:rPr>
      <w:i/>
      <w:iCs/>
    </w:rPr>
  </w:style>
  <w:style w:type="paragraph" w:styleId="NoSpacing">
    <w:name w:val="No Spacing"/>
    <w:uiPriority w:val="1"/>
    <w:qFormat/>
    <w:rsid w:val="001450CB"/>
    <w:pPr>
      <w:spacing w:after="0" w:line="240" w:lineRule="auto"/>
    </w:pPr>
  </w:style>
  <w:style w:type="paragraph" w:styleId="ListParagraph">
    <w:name w:val="List Paragraph"/>
    <w:basedOn w:val="Normal"/>
    <w:uiPriority w:val="34"/>
    <w:qFormat/>
    <w:rsid w:val="001450CB"/>
    <w:pPr>
      <w:ind w:left="720"/>
      <w:contextualSpacing/>
    </w:pPr>
  </w:style>
  <w:style w:type="paragraph" w:styleId="Header">
    <w:name w:val="header"/>
    <w:basedOn w:val="Normal"/>
    <w:link w:val="HeaderChar"/>
    <w:uiPriority w:val="99"/>
    <w:rsid w:val="001450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50CB"/>
  </w:style>
  <w:style w:type="paragraph" w:styleId="Footer">
    <w:name w:val="footer"/>
    <w:basedOn w:val="Normal"/>
    <w:link w:val="FooterChar"/>
    <w:uiPriority w:val="99"/>
    <w:rsid w:val="001450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50CB"/>
  </w:style>
  <w:style w:type="character" w:customStyle="1" w:styleId="Heading4Char">
    <w:name w:val="Heading 4 Char"/>
    <w:basedOn w:val="DefaultParagraphFont"/>
    <w:link w:val="Heading4"/>
    <w:uiPriority w:val="9"/>
    <w:rsid w:val="001450CB"/>
    <w:rPr>
      <w:rFonts w:ascii="Cambria" w:eastAsia="SimSun" w:hAnsi="Cambria" w:cs="SimSun"/>
      <w:b/>
      <w:bCs/>
      <w:i/>
      <w:iCs/>
      <w:color w:val="4F81BD"/>
    </w:rPr>
  </w:style>
  <w:style w:type="character" w:customStyle="1" w:styleId="mw-headline">
    <w:name w:val="mw-headline"/>
    <w:basedOn w:val="DefaultParagraphFont"/>
    <w:rsid w:val="001450CB"/>
  </w:style>
  <w:style w:type="character" w:customStyle="1" w:styleId="mw-editsection">
    <w:name w:val="mw-editsection"/>
    <w:basedOn w:val="DefaultParagraphFont"/>
    <w:rsid w:val="001450CB"/>
  </w:style>
  <w:style w:type="character" w:customStyle="1" w:styleId="mw-editsection-bracket">
    <w:name w:val="mw-editsection-bracket"/>
    <w:basedOn w:val="DefaultParagraphFont"/>
    <w:rsid w:val="001450CB"/>
  </w:style>
  <w:style w:type="paragraph" w:customStyle="1" w:styleId="Default">
    <w:name w:val="&quot;Default&quot;"/>
    <w:rsid w:val="001450CB"/>
    <w:pPr>
      <w:autoSpaceDE w:val="0"/>
      <w:autoSpaceDN w:val="0"/>
      <w:adjustRightInd w:val="0"/>
      <w:spacing w:after="0" w:line="240" w:lineRule="auto"/>
    </w:pPr>
    <w:rPr>
      <w:rFonts w:cs="Calibri"/>
      <w:color w:val="00000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FFFFFF"/>
      </a:dk1>
      <a:lt1>
        <a:sysClr val="window" lastClr="00000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2728</Words>
  <Characters>15554</Characters>
  <Application>Microsoft Office Word</Application>
  <DocSecurity>0</DocSecurity>
  <Lines>129</Lines>
  <Paragraphs>36</Paragraphs>
  <ScaleCrop>false</ScaleCrop>
  <Company/>
  <LinksUpToDate>false</LinksUpToDate>
  <CharactersWithSpaces>18246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Stand Out</cp:lastModifiedBy>
  <cp:revision>2</cp:revision>
  <dcterms:created xsi:type="dcterms:W3CDTF">2020-07-17T13:08:00Z</dcterms:created>
  <dcterms:modified xsi:type="dcterms:W3CDTF">2020-07-17T13:08:00Z</dcterms:modified>
</cp:coreProperties>
</file>